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0C995" w14:textId="11144ECA" w:rsidR="00182012" w:rsidRDefault="00182012" w:rsidP="00182012">
      <w:pPr>
        <w:mirrorIndents/>
        <w:rPr>
          <w:rFonts w:ascii="Verdana" w:hAnsi="Verdana"/>
        </w:rPr>
      </w:pPr>
      <w:bookmarkStart w:id="0" w:name="_GoBack"/>
      <w:bookmarkEnd w:id="0"/>
    </w:p>
    <w:p w14:paraId="4871E70A" w14:textId="77777777" w:rsidR="00850320" w:rsidRDefault="00850320" w:rsidP="00182012">
      <w:pPr>
        <w:mirrorIndents/>
        <w:rPr>
          <w:rFonts w:ascii="Verdana" w:hAnsi="Verdana"/>
        </w:rPr>
      </w:pPr>
    </w:p>
    <w:p w14:paraId="531F5EE5" w14:textId="4EFB123A" w:rsidR="00182012" w:rsidRDefault="00850320" w:rsidP="00850320">
      <w:pPr>
        <w:mirrorIndents/>
        <w:jc w:val="center"/>
        <w:rPr>
          <w:rFonts w:ascii="Verdana" w:hAnsi="Verdana"/>
          <w:b/>
        </w:rPr>
      </w:pPr>
      <w:r w:rsidRPr="00850320">
        <w:rPr>
          <w:rFonts w:ascii="Verdana" w:hAnsi="Verdana"/>
          <w:b/>
        </w:rPr>
        <w:t>MANDATO ESPECIAL</w:t>
      </w:r>
    </w:p>
    <w:p w14:paraId="10F71523" w14:textId="77777777" w:rsidR="00850320" w:rsidRDefault="00850320" w:rsidP="00850320">
      <w:pPr>
        <w:mirrorIndents/>
        <w:jc w:val="center"/>
        <w:rPr>
          <w:rFonts w:ascii="Verdana" w:hAnsi="Verdana"/>
          <w:b/>
        </w:rPr>
      </w:pPr>
    </w:p>
    <w:p w14:paraId="71F29FED" w14:textId="2457D24A" w:rsidR="00850320" w:rsidRDefault="00850320" w:rsidP="00850320">
      <w:pPr>
        <w:mirrorIndents/>
        <w:jc w:val="center"/>
        <w:rPr>
          <w:rFonts w:ascii="Verdana" w:hAnsi="Verdana"/>
          <w:b/>
        </w:rPr>
      </w:pPr>
      <w:r>
        <w:rPr>
          <w:rFonts w:ascii="Verdana" w:hAnsi="Verdana"/>
          <w:b/>
        </w:rPr>
        <w:t>**** (Nombre Becario/a)</w:t>
      </w:r>
    </w:p>
    <w:p w14:paraId="65469CC2" w14:textId="77777777" w:rsidR="00850320" w:rsidRDefault="00850320" w:rsidP="00850320">
      <w:pPr>
        <w:mirrorIndents/>
        <w:jc w:val="center"/>
        <w:rPr>
          <w:rFonts w:ascii="Verdana" w:hAnsi="Verdana"/>
          <w:b/>
        </w:rPr>
      </w:pPr>
    </w:p>
    <w:p w14:paraId="0C8447E0" w14:textId="4F0A47FA" w:rsidR="00850320" w:rsidRDefault="00850320" w:rsidP="00850320">
      <w:pPr>
        <w:mirrorIndents/>
        <w:jc w:val="center"/>
        <w:rPr>
          <w:rFonts w:ascii="Verdana" w:hAnsi="Verdana"/>
          <w:b/>
        </w:rPr>
      </w:pPr>
      <w:r>
        <w:rPr>
          <w:rFonts w:ascii="Verdana" w:hAnsi="Verdana"/>
          <w:b/>
        </w:rPr>
        <w:t>a</w:t>
      </w:r>
    </w:p>
    <w:p w14:paraId="49C6146C" w14:textId="77777777" w:rsidR="00850320" w:rsidRDefault="00850320" w:rsidP="00850320">
      <w:pPr>
        <w:mirrorIndents/>
        <w:jc w:val="center"/>
        <w:rPr>
          <w:rFonts w:ascii="Verdana" w:hAnsi="Verdana"/>
          <w:b/>
        </w:rPr>
      </w:pPr>
    </w:p>
    <w:p w14:paraId="3E06356E" w14:textId="582B345A" w:rsidR="00850320" w:rsidRDefault="00850320" w:rsidP="00850320">
      <w:pPr>
        <w:mirrorIndents/>
        <w:jc w:val="center"/>
        <w:rPr>
          <w:rFonts w:ascii="Verdana" w:hAnsi="Verdana"/>
          <w:b/>
        </w:rPr>
      </w:pPr>
      <w:r>
        <w:rPr>
          <w:rFonts w:ascii="Verdana" w:hAnsi="Verdana"/>
          <w:b/>
        </w:rPr>
        <w:t>**** (Nombre Representante)</w:t>
      </w:r>
    </w:p>
    <w:p w14:paraId="03EE3A7E" w14:textId="77777777" w:rsidR="00850320" w:rsidRPr="00850320" w:rsidRDefault="00850320" w:rsidP="00850320">
      <w:pPr>
        <w:mirrorIndents/>
        <w:jc w:val="center"/>
        <w:rPr>
          <w:rFonts w:ascii="Verdana" w:hAnsi="Verdana"/>
          <w:b/>
        </w:rPr>
      </w:pPr>
    </w:p>
    <w:p w14:paraId="2ADFB14D" w14:textId="450AAE91" w:rsidR="00C9604F" w:rsidRPr="00B87E80" w:rsidRDefault="00182012" w:rsidP="009263D9">
      <w:pPr>
        <w:pStyle w:val="Default"/>
        <w:tabs>
          <w:tab w:val="left" w:pos="8222"/>
        </w:tabs>
        <w:jc w:val="both"/>
        <w:rPr>
          <w:rFonts w:ascii="Verdana" w:hAnsi="Verdana"/>
          <w:color w:val="000000" w:themeColor="text1"/>
        </w:rPr>
      </w:pPr>
      <w:r w:rsidRPr="00182012">
        <w:rPr>
          <w:rFonts w:ascii="Verdana" w:hAnsi="Verdana"/>
        </w:rPr>
        <w:t xml:space="preserve">EN </w:t>
      </w:r>
      <w:r w:rsidR="00850320">
        <w:rPr>
          <w:rFonts w:ascii="Verdana" w:hAnsi="Verdana"/>
        </w:rPr>
        <w:t>***</w:t>
      </w:r>
      <w:r w:rsidRPr="00182012">
        <w:rPr>
          <w:rFonts w:ascii="Verdana" w:hAnsi="Verdana"/>
        </w:rPr>
        <w:t xml:space="preserve"> DE CHILE, a del año dos mil </w:t>
      </w:r>
      <w:r w:rsidR="00850320">
        <w:rPr>
          <w:rFonts w:ascii="Verdana" w:hAnsi="Verdana"/>
        </w:rPr>
        <w:t>***</w:t>
      </w:r>
      <w:r w:rsidRPr="00182012">
        <w:rPr>
          <w:rFonts w:ascii="Verdana" w:hAnsi="Verdana"/>
        </w:rPr>
        <w:t xml:space="preserve">, ante mí, </w:t>
      </w:r>
      <w:r w:rsidR="00850320">
        <w:rPr>
          <w:rFonts w:ascii="Verdana" w:hAnsi="Verdana"/>
        </w:rPr>
        <w:t>***</w:t>
      </w:r>
      <w:r w:rsidRPr="00182012">
        <w:rPr>
          <w:rFonts w:ascii="Verdana" w:hAnsi="Verdana"/>
        </w:rPr>
        <w:t xml:space="preserve">, Notario Público con domicilio en calle </w:t>
      </w:r>
      <w:r w:rsidR="00850320">
        <w:rPr>
          <w:rFonts w:ascii="Verdana" w:hAnsi="Verdana"/>
        </w:rPr>
        <w:t>***</w:t>
      </w:r>
      <w:r w:rsidRPr="00182012">
        <w:rPr>
          <w:rFonts w:ascii="Verdana" w:hAnsi="Verdana"/>
        </w:rPr>
        <w:t xml:space="preserve">, comuna de </w:t>
      </w:r>
      <w:r w:rsidR="00850320">
        <w:rPr>
          <w:rFonts w:ascii="Verdana" w:hAnsi="Verdana"/>
        </w:rPr>
        <w:t>***</w:t>
      </w:r>
      <w:r w:rsidRPr="00182012">
        <w:rPr>
          <w:rFonts w:ascii="Verdana" w:hAnsi="Verdana"/>
        </w:rPr>
        <w:t xml:space="preserve">, Titular de la </w:t>
      </w:r>
      <w:r w:rsidR="00850320">
        <w:rPr>
          <w:rFonts w:ascii="Verdana" w:hAnsi="Verdana"/>
        </w:rPr>
        <w:t>***</w:t>
      </w:r>
      <w:r w:rsidRPr="00182012">
        <w:rPr>
          <w:rFonts w:ascii="Verdana" w:hAnsi="Verdana"/>
        </w:rPr>
        <w:t xml:space="preserve"> Notaría de </w:t>
      </w:r>
      <w:r w:rsidR="00850320">
        <w:rPr>
          <w:rFonts w:ascii="Verdana" w:hAnsi="Verdana"/>
        </w:rPr>
        <w:t>***</w:t>
      </w:r>
      <w:r w:rsidRPr="00182012">
        <w:rPr>
          <w:rFonts w:ascii="Verdana" w:hAnsi="Verdana"/>
        </w:rPr>
        <w:t xml:space="preserve">, comparecen: </w:t>
      </w:r>
      <w:r w:rsidR="00850320">
        <w:rPr>
          <w:rFonts w:ascii="Verdana" w:hAnsi="Verdana"/>
        </w:rPr>
        <w:t>***</w:t>
      </w:r>
      <w:r w:rsidRPr="00182012">
        <w:rPr>
          <w:rFonts w:ascii="Verdana" w:hAnsi="Verdana"/>
        </w:rPr>
        <w:t xml:space="preserve"> mayores de edad, quienes acreditaron su identidad con las cédulas antes citadas y exponen: Que don </w:t>
      </w:r>
      <w:r w:rsidR="00850320">
        <w:rPr>
          <w:rFonts w:ascii="Verdana" w:hAnsi="Verdana"/>
        </w:rPr>
        <w:t>***</w:t>
      </w:r>
      <w:r w:rsidRPr="00182012">
        <w:rPr>
          <w:rFonts w:ascii="Verdana" w:hAnsi="Verdana"/>
        </w:rPr>
        <w:t xml:space="preserve"> viene en conferir poder especial e irrevocable, pero tan amplio como en derecho se requiera, a don </w:t>
      </w:r>
      <w:r w:rsidR="00850320">
        <w:rPr>
          <w:rFonts w:ascii="Verdana" w:hAnsi="Verdana"/>
        </w:rPr>
        <w:t>***</w:t>
      </w:r>
      <w:r w:rsidRPr="00182012">
        <w:rPr>
          <w:rFonts w:ascii="Verdana" w:hAnsi="Verdana"/>
        </w:rPr>
        <w:t xml:space="preserve">, quién comparece en este acto aceptando expresa e irrevocablemente el mandato conferido, para que en su nombre y representación: </w:t>
      </w:r>
      <w:r w:rsidRPr="00850320">
        <w:rPr>
          <w:rFonts w:ascii="Verdana" w:hAnsi="Verdana"/>
          <w:b/>
        </w:rPr>
        <w:t>PRIMERO</w:t>
      </w:r>
      <w:r w:rsidRPr="00182012">
        <w:rPr>
          <w:rFonts w:ascii="Verdana" w:hAnsi="Verdana"/>
        </w:rPr>
        <w:t xml:space="preserve">: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en el marco del </w:t>
      </w:r>
      <w:r w:rsidR="009263D9" w:rsidRPr="009263D9">
        <w:rPr>
          <w:rFonts w:ascii="Verdana" w:hAnsi="Verdana"/>
        </w:rPr>
        <w:t xml:space="preserve">CONCURSO BECAS DE DOCTORADO IGUALDAD DE OPORTUNIDADES FULBRIGHT </w:t>
      </w:r>
      <w:del w:id="1" w:author="FISCALIA" w:date="2018-07-26T15:02:00Z">
        <w:r w:rsidR="009263D9" w:rsidRPr="009263D9" w:rsidDel="00F07C4A">
          <w:rPr>
            <w:rFonts w:ascii="Verdana" w:hAnsi="Verdana"/>
          </w:rPr>
          <w:delText>-</w:delText>
        </w:r>
      </w:del>
      <w:ins w:id="2" w:author="FISCALIA" w:date="2018-07-26T15:02:00Z">
        <w:r w:rsidR="00F07C4A">
          <w:rPr>
            <w:rFonts w:ascii="Verdana" w:hAnsi="Verdana"/>
          </w:rPr>
          <w:t>–</w:t>
        </w:r>
      </w:ins>
      <w:r w:rsidR="009263D9" w:rsidRPr="009263D9">
        <w:rPr>
          <w:rFonts w:ascii="Verdana" w:hAnsi="Verdana"/>
        </w:rPr>
        <w:t xml:space="preserve"> CONICYT</w:t>
      </w:r>
      <w:ins w:id="3" w:author="FISCALIA" w:date="2018-07-26T15:02:00Z">
        <w:r w:rsidR="00F07C4A">
          <w:rPr>
            <w:rFonts w:ascii="Verdana" w:hAnsi="Verdana"/>
          </w:rPr>
          <w:t>,</w:t>
        </w:r>
      </w:ins>
      <w:r w:rsidR="009263D9" w:rsidRPr="009263D9">
        <w:rPr>
          <w:rFonts w:ascii="Verdana" w:hAnsi="Verdana"/>
        </w:rPr>
        <w:t xml:space="preserve"> CONVOCATORIA 201</w:t>
      </w:r>
      <w:r w:rsidR="006312C1">
        <w:rPr>
          <w:rFonts w:ascii="Verdana" w:hAnsi="Verdana"/>
        </w:rPr>
        <w:t>8</w:t>
      </w:r>
      <w:ins w:id="4" w:author="FISCALIA" w:date="2018-07-26T15:02:00Z">
        <w:r w:rsidR="00F07C4A">
          <w:rPr>
            <w:rFonts w:ascii="Verdana" w:hAnsi="Verdana"/>
          </w:rPr>
          <w:t>,</w:t>
        </w:r>
      </w:ins>
      <w:r w:rsidR="009263D9">
        <w:rPr>
          <w:rFonts w:ascii="Verdana" w:hAnsi="Verdana"/>
        </w:rPr>
        <w:t xml:space="preserve"> </w:t>
      </w:r>
      <w:r w:rsidR="009263D9" w:rsidRPr="009263D9">
        <w:rPr>
          <w:rFonts w:ascii="Verdana" w:hAnsi="Verdana"/>
        </w:rPr>
        <w:t>EN EL MARCO DEL ACUERDO SUSCRITO ENTRE LA COMISIÓN PARA EL INTERCAMBIO EDUCATIVO ENTRE CHILE Y LOS ESTADOS UNIDOS DE AMÉRICA Y CONICYT</w:t>
      </w:r>
      <w:r w:rsidR="009263D9">
        <w:rPr>
          <w:rFonts w:ascii="Verdana" w:hAnsi="Verdana"/>
        </w:rPr>
        <w:t xml:space="preserve"> </w:t>
      </w:r>
      <w:r w:rsidRPr="00182012">
        <w:rPr>
          <w:rFonts w:ascii="Verdana" w:hAnsi="Verdana"/>
        </w:rPr>
        <w:t xml:space="preserve">y de lo dispuesto en el Decreto Supremo </w:t>
      </w:r>
      <w:r w:rsidR="00791C95">
        <w:rPr>
          <w:rFonts w:ascii="Verdana" w:hAnsi="Verdana"/>
        </w:rPr>
        <w:t>n</w:t>
      </w:r>
      <w:r w:rsidRPr="00182012">
        <w:rPr>
          <w:rFonts w:ascii="Verdana" w:hAnsi="Verdana"/>
        </w:rPr>
        <w:t xml:space="preserve">úmero seiscientos sesenta y cuatro de dos mil ocho del Ministerio de Educación y sus modificaciones. Asimismo, el mandatario podrá: Uno) representar al mandante ante CONICYT durante la realización de los estudios, requerir y entregar documentos, certificados, instrumentos públicos y privados, solicitar entrevistas, presentar solicitudes, entre otras gestiones de análoga naturaleza. Dos) En relación a la beca otorgada, podrá representar al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de gestiones o trámites y resolver con ellas los asuntos relativos a la beca en cuestión. </w:t>
      </w:r>
      <w:r w:rsidRPr="00850320">
        <w:rPr>
          <w:rFonts w:ascii="Verdana" w:hAnsi="Verdana"/>
          <w:b/>
        </w:rPr>
        <w:t>SEGUNDO</w:t>
      </w:r>
      <w:r w:rsidRPr="00182012">
        <w:rPr>
          <w:rFonts w:ascii="Verdana" w:hAnsi="Verdana"/>
        </w:rPr>
        <w:t xml:space="preserve">: Representar al mandante en la celebración de actos y contratos, principales o accesorios, incluidas cualquier tipo de garantía o caución, y sus modificaciones, con ocasión del pago de no debido efectuado por CONICYT, regulado en el artículo dos mil doscientos noventa y cinco y siguientes del Código Civil. Este mandato incluye la facultad de incorporar en dichos instrumentos todo tipo de modalidades y/o cláusulas </w:t>
      </w:r>
      <w:r w:rsidRPr="00182012">
        <w:rPr>
          <w:rFonts w:ascii="Verdana" w:hAnsi="Verdana"/>
        </w:rPr>
        <w:lastRenderedPageBreak/>
        <w:t xml:space="preserve">accidentales de cualquier índole, entre otras. </w:t>
      </w:r>
      <w:r w:rsidRPr="00850320">
        <w:rPr>
          <w:rFonts w:ascii="Verdana" w:hAnsi="Verdana"/>
          <w:b/>
        </w:rPr>
        <w:t>TERCERO</w:t>
      </w:r>
      <w:r w:rsidRPr="00182012">
        <w:rPr>
          <w:rFonts w:ascii="Verdana" w:hAnsi="Verdana"/>
        </w:rPr>
        <w:t xml:space="preserve">: Representar al mandante en la celebración de actos y contratos, principales o accesorios, incluida cualquier tipo de garantía o caución, y sus modificaciones, con ocasión de la restitución de fondos conferidos por CONICYT con ocasión de la beca. Este mandato incluye la facultad de incorporar en dichos instrumentos todo tipo de modalidades y/o cláusulas accidentales de cualquier índole. Asimismo, este mandato comprende la facultad de novar, transigir judicial o extrajudicialmente. </w:t>
      </w:r>
      <w:r w:rsidRPr="00850320">
        <w:rPr>
          <w:rFonts w:ascii="Verdana" w:hAnsi="Verdana"/>
          <w:b/>
        </w:rPr>
        <w:t>CUATRO</w:t>
      </w:r>
      <w:r w:rsidRPr="00182012">
        <w:rPr>
          <w:rFonts w:ascii="Verdana" w:hAnsi="Verdana"/>
        </w:rPr>
        <w:t>: Para ser notificado en su nombre y representación respecto de los juicios y actos judiciales no contenciosos, en que el compareciente tenga interés actualmente o lo tuviere en lo sucesivo, ante cualquier tribunal de orden judicial, de compromiso o administrativo de la República de Chile, ya sea en calidad de demandante, demandado,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 como asimismo,  conferir patrocinio y poder a abogados y habilitados de derecho, si procediere.</w:t>
      </w:r>
      <w:r w:rsidR="00C9604F" w:rsidRPr="00C9604F">
        <w:rPr>
          <w:rFonts w:ascii="Verdana" w:hAnsi="Verdana"/>
          <w:color w:val="000000" w:themeColor="text1"/>
        </w:rPr>
        <w:t xml:space="preserve"> </w:t>
      </w:r>
      <w:r w:rsidR="00C9604F" w:rsidRPr="00B87E80">
        <w:rPr>
          <w:rFonts w:ascii="Verdana" w:hAnsi="Verdana"/>
          <w:color w:val="000000" w:themeColor="text1"/>
        </w:rPr>
        <w:t xml:space="preserve">EN COMPROBANTE y previa lectura </w:t>
      </w:r>
      <w:r w:rsidR="002E3CCB" w:rsidRPr="00B87E80">
        <w:rPr>
          <w:rFonts w:ascii="Verdana" w:hAnsi="Verdana"/>
          <w:color w:val="000000" w:themeColor="text1"/>
        </w:rPr>
        <w:t>firman. -</w:t>
      </w:r>
      <w:r w:rsidR="00C9604F" w:rsidRPr="00B87E80">
        <w:rPr>
          <w:rFonts w:ascii="Verdana" w:hAnsi="Verdana"/>
          <w:color w:val="000000" w:themeColor="text1"/>
        </w:rPr>
        <w:t xml:space="preserve"> Esta escritura se anotó en el Repertorio bajo el Nº         </w:t>
      </w:r>
    </w:p>
    <w:p w14:paraId="75885AEB" w14:textId="5A1EAD0C" w:rsidR="00182012" w:rsidRDefault="00182012" w:rsidP="00850320">
      <w:pPr>
        <w:mirrorIndents/>
        <w:jc w:val="both"/>
        <w:rPr>
          <w:rFonts w:ascii="Verdana" w:hAnsi="Verdana"/>
        </w:rPr>
      </w:pPr>
    </w:p>
    <w:p w14:paraId="20BC1616" w14:textId="77777777" w:rsidR="00850320" w:rsidRDefault="00850320" w:rsidP="00850320">
      <w:pPr>
        <w:mirrorIndents/>
        <w:jc w:val="both"/>
        <w:rPr>
          <w:rFonts w:ascii="Verdana" w:hAnsi="Verdana"/>
        </w:rPr>
      </w:pPr>
    </w:p>
    <w:p w14:paraId="6AA80A94" w14:textId="437F6FA2" w:rsidR="00850320" w:rsidRDefault="00850320" w:rsidP="00850320">
      <w:pPr>
        <w:mirrorIndents/>
        <w:jc w:val="both"/>
        <w:rPr>
          <w:rFonts w:ascii="Verdana" w:hAnsi="Verdana"/>
        </w:rPr>
      </w:pPr>
      <w:r>
        <w:rPr>
          <w:rFonts w:ascii="Verdana" w:hAnsi="Verdana"/>
        </w:rPr>
        <w:t xml:space="preserve">Se da </w:t>
      </w:r>
      <w:r w:rsidR="002E3CCB">
        <w:rPr>
          <w:rFonts w:ascii="Verdana" w:hAnsi="Verdana"/>
        </w:rPr>
        <w:t>copia. -</w:t>
      </w:r>
      <w:r>
        <w:rPr>
          <w:rFonts w:ascii="Verdana" w:hAnsi="Verdana"/>
        </w:rPr>
        <w:t xml:space="preserve"> Doy </w:t>
      </w:r>
      <w:r w:rsidR="002E3CCB">
        <w:rPr>
          <w:rFonts w:ascii="Verdana" w:hAnsi="Verdana"/>
        </w:rPr>
        <w:t>fe. -</w:t>
      </w:r>
    </w:p>
    <w:p w14:paraId="74FCEDD4" w14:textId="77777777" w:rsidR="00850320" w:rsidRDefault="00850320" w:rsidP="00850320">
      <w:pPr>
        <w:mirrorIndents/>
        <w:jc w:val="both"/>
        <w:rPr>
          <w:rFonts w:ascii="Verdana" w:hAnsi="Verdana"/>
        </w:rPr>
      </w:pPr>
    </w:p>
    <w:p w14:paraId="7082C010" w14:textId="77777777" w:rsidR="001E5826" w:rsidRDefault="001E5826" w:rsidP="001E5826">
      <w:pPr>
        <w:mirrorIndents/>
        <w:jc w:val="both"/>
        <w:rPr>
          <w:rFonts w:ascii="Verdana" w:hAnsi="Verdana"/>
          <w:sz w:val="20"/>
        </w:rPr>
      </w:pPr>
    </w:p>
    <w:p w14:paraId="23F6C73E" w14:textId="77777777" w:rsidR="001E5826" w:rsidRDefault="001E5826" w:rsidP="001E5826">
      <w:pPr>
        <w:mirrorIndents/>
        <w:jc w:val="both"/>
        <w:rPr>
          <w:rFonts w:ascii="Verdana" w:hAnsi="Verdana"/>
          <w:sz w:val="20"/>
        </w:rPr>
      </w:pPr>
    </w:p>
    <w:p w14:paraId="0758F518" w14:textId="1EAB12A3" w:rsidR="001E5826" w:rsidRPr="001E5826" w:rsidRDefault="001E5826" w:rsidP="001E5826">
      <w:pPr>
        <w:mirrorIndents/>
        <w:jc w:val="both"/>
        <w:rPr>
          <w:rFonts w:ascii="Verdana" w:hAnsi="Verdana"/>
          <w:sz w:val="20"/>
        </w:rPr>
      </w:pPr>
      <w:r w:rsidRPr="001E5826">
        <w:rPr>
          <w:rFonts w:ascii="Verdana" w:hAnsi="Verdana"/>
          <w:sz w:val="20"/>
        </w:rPr>
        <w:t>FIRMA BECARIO/A</w:t>
      </w:r>
      <w:r w:rsidRPr="001E5826">
        <w:rPr>
          <w:rFonts w:ascii="Verdana" w:hAnsi="Verdana"/>
          <w:sz w:val="20"/>
        </w:rPr>
        <w:tab/>
      </w:r>
      <w:r w:rsidRPr="001E5826">
        <w:rPr>
          <w:rFonts w:ascii="Verdana" w:hAnsi="Verdana"/>
          <w:sz w:val="20"/>
        </w:rPr>
        <w:tab/>
        <w:t>………………………………………………………….</w:t>
      </w:r>
    </w:p>
    <w:p w14:paraId="7ABF4CE4" w14:textId="77777777" w:rsidR="001E5826" w:rsidRPr="001E5826" w:rsidRDefault="001E5826" w:rsidP="001E5826">
      <w:pPr>
        <w:mirrorIndents/>
        <w:jc w:val="both"/>
        <w:rPr>
          <w:rFonts w:ascii="Verdana" w:hAnsi="Verdana"/>
          <w:sz w:val="20"/>
        </w:rPr>
      </w:pPr>
    </w:p>
    <w:p w14:paraId="17F5C95B" w14:textId="77777777" w:rsidR="001E5826" w:rsidRPr="001E5826" w:rsidRDefault="001E5826" w:rsidP="001E5826">
      <w:pPr>
        <w:mirrorIndents/>
        <w:jc w:val="both"/>
        <w:rPr>
          <w:rFonts w:ascii="Verdana" w:hAnsi="Verdana"/>
          <w:sz w:val="20"/>
        </w:rPr>
      </w:pPr>
    </w:p>
    <w:p w14:paraId="4B3A6BB8" w14:textId="77777777" w:rsidR="001E5826" w:rsidRPr="001E5826" w:rsidRDefault="001E5826" w:rsidP="001E5826">
      <w:pPr>
        <w:mirrorIndents/>
        <w:jc w:val="both"/>
        <w:rPr>
          <w:rFonts w:ascii="Verdana" w:hAnsi="Verdana"/>
          <w:sz w:val="20"/>
        </w:rPr>
      </w:pPr>
    </w:p>
    <w:p w14:paraId="1B434C82" w14:textId="77777777" w:rsidR="001E5826" w:rsidRPr="001E5826" w:rsidRDefault="001E5826" w:rsidP="001E5826">
      <w:pPr>
        <w:mirrorIndents/>
        <w:jc w:val="both"/>
        <w:rPr>
          <w:rFonts w:ascii="Verdana" w:hAnsi="Verdana"/>
          <w:sz w:val="20"/>
        </w:rPr>
      </w:pPr>
    </w:p>
    <w:p w14:paraId="68C1147D" w14:textId="7FDAE8D2" w:rsidR="00850320" w:rsidRPr="001E5826" w:rsidRDefault="001E5826" w:rsidP="001E5826">
      <w:pPr>
        <w:mirrorIndents/>
        <w:jc w:val="both"/>
        <w:rPr>
          <w:rFonts w:ascii="Verdana" w:hAnsi="Verdana"/>
          <w:sz w:val="20"/>
        </w:rPr>
      </w:pPr>
      <w:r w:rsidRPr="001E5826">
        <w:rPr>
          <w:rFonts w:ascii="Verdana" w:hAnsi="Verdana"/>
          <w:sz w:val="20"/>
        </w:rPr>
        <w:t>FIRMA RESPRESENTANTE</w:t>
      </w:r>
      <w:r w:rsidRPr="001E5826">
        <w:rPr>
          <w:rFonts w:ascii="Verdana" w:hAnsi="Verdana"/>
          <w:sz w:val="20"/>
        </w:rPr>
        <w:tab/>
        <w:t>………………………………………………………….</w:t>
      </w:r>
    </w:p>
    <w:sectPr w:rsidR="00850320" w:rsidRPr="001E5826" w:rsidSect="00850320">
      <w:headerReference w:type="even" r:id="rId6"/>
      <w:headerReference w:type="default" r:id="rId7"/>
      <w:footerReference w:type="even" r:id="rId8"/>
      <w:footerReference w:type="default" r:id="rId9"/>
      <w:pgSz w:w="12242" w:h="15842" w:code="1"/>
      <w:pgMar w:top="1134" w:right="1134" w:bottom="1134" w:left="1134" w:header="720" w:footer="540"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BFC64" w14:textId="77777777" w:rsidR="00720F86" w:rsidRDefault="00720F86">
      <w:r>
        <w:separator/>
      </w:r>
    </w:p>
  </w:endnote>
  <w:endnote w:type="continuationSeparator" w:id="0">
    <w:p w14:paraId="3EEE101A" w14:textId="77777777" w:rsidR="00720F86" w:rsidRDefault="0072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4180D" w14:textId="5236326E" w:rsidR="00B41A7B" w:rsidRDefault="00B41A7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54CDD">
      <w:rPr>
        <w:rStyle w:val="Nmerodepgina"/>
        <w:noProof/>
      </w:rPr>
      <w:t>2</w:t>
    </w:r>
    <w:r>
      <w:rPr>
        <w:rStyle w:val="Nmerodepgina"/>
      </w:rPr>
      <w:fldChar w:fldCharType="end"/>
    </w:r>
  </w:p>
  <w:p w14:paraId="23DB85B0" w14:textId="77777777" w:rsidR="00B41A7B" w:rsidRDefault="00B41A7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E264C" w14:textId="7EA2E612" w:rsidR="00B41A7B" w:rsidRDefault="00B41A7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54CDD">
      <w:rPr>
        <w:rStyle w:val="Nmerodepgina"/>
        <w:noProof/>
      </w:rPr>
      <w:t>1</w:t>
    </w:r>
    <w:r>
      <w:rPr>
        <w:rStyle w:val="Nmerodepgina"/>
      </w:rPr>
      <w:fldChar w:fldCharType="end"/>
    </w:r>
  </w:p>
  <w:p w14:paraId="3D300574" w14:textId="77777777" w:rsidR="00B41A7B" w:rsidRDefault="00B41A7B">
    <w:pPr>
      <w:pStyle w:val="Piedepgina"/>
    </w:pPr>
  </w:p>
  <w:p w14:paraId="764E16CB" w14:textId="77777777" w:rsidR="00B41A7B" w:rsidRDefault="00B41A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19BE4" w14:textId="77777777" w:rsidR="00720F86" w:rsidRDefault="00720F86">
      <w:r>
        <w:separator/>
      </w:r>
    </w:p>
  </w:footnote>
  <w:footnote w:type="continuationSeparator" w:id="0">
    <w:p w14:paraId="5DBA6916" w14:textId="77777777" w:rsidR="00720F86" w:rsidRDefault="00720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F23EB" w14:textId="77777777" w:rsidR="00B41A7B" w:rsidRDefault="00B41A7B">
    <w:pPr>
      <w:pStyle w:val="Encabezado"/>
    </w:pPr>
  </w:p>
  <w:p w14:paraId="4DE1BBC6" w14:textId="77777777" w:rsidR="00B41A7B" w:rsidRDefault="00B41A7B">
    <w:pPr>
      <w:pStyle w:val="Encabezado"/>
    </w:pPr>
  </w:p>
  <w:p w14:paraId="67ED66C1" w14:textId="77777777" w:rsidR="00B41A7B" w:rsidRDefault="00B41A7B">
    <w:pPr>
      <w:pStyle w:val="Encabezado"/>
    </w:pPr>
  </w:p>
  <w:p w14:paraId="198BF36D" w14:textId="77777777" w:rsidR="00B41A7B" w:rsidRDefault="00B41A7B">
    <w:pPr>
      <w:pStyle w:val="Encabezado"/>
    </w:pPr>
  </w:p>
  <w:p w14:paraId="290652FF" w14:textId="77777777" w:rsidR="00B41A7B" w:rsidRDefault="00B41A7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E9488" w14:textId="77777777" w:rsidR="00B41A7B" w:rsidRPr="00DC1AB2" w:rsidRDefault="004D4104" w:rsidP="00DC1AB2">
    <w:r>
      <w:rPr>
        <w:noProof/>
        <w:lang w:val="es-CL" w:eastAsia="es-CL"/>
      </w:rPr>
      <w:drawing>
        <wp:anchor distT="0" distB="0" distL="114300" distR="114300" simplePos="0" relativeHeight="251657728" behindDoc="0" locked="0" layoutInCell="1" allowOverlap="1" wp14:anchorId="46C87EEF" wp14:editId="14BA83D9">
          <wp:simplePos x="0" y="0"/>
          <wp:positionH relativeFrom="column">
            <wp:posOffset>-400050</wp:posOffset>
          </wp:positionH>
          <wp:positionV relativeFrom="paragraph">
            <wp:posOffset>-9525</wp:posOffset>
          </wp:positionV>
          <wp:extent cx="3571875" cy="1095375"/>
          <wp:effectExtent l="19050" t="0" r="9525" b="0"/>
          <wp:wrapSquare wrapText="bothSides"/>
          <wp:docPr id="10" name="Imagen 10"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ENEFAok"/>
                  <pic:cNvPicPr>
                    <a:picLocks noChangeAspect="1" noChangeArrowheads="1"/>
                  </pic:cNvPicPr>
                </pic:nvPicPr>
                <pic:blipFill>
                  <a:blip r:embed="rId1"/>
                  <a:srcRect/>
                  <a:stretch>
                    <a:fillRect/>
                  </a:stretch>
                </pic:blipFill>
                <pic:spPr bwMode="auto">
                  <a:xfrm>
                    <a:off x="0" y="0"/>
                    <a:ext cx="3571875" cy="1095375"/>
                  </a:xfrm>
                  <a:prstGeom prst="rect">
                    <a:avLst/>
                  </a:prstGeom>
                  <a:noFill/>
                  <a:ln w="9525">
                    <a:noFill/>
                    <a:miter lim="800000"/>
                    <a:headEnd/>
                    <a:tailEnd/>
                  </a:ln>
                </pic:spPr>
              </pic:pic>
            </a:graphicData>
          </a:graphic>
        </wp:anchor>
      </w:drawing>
    </w:r>
  </w:p>
  <w:p w14:paraId="7624DBE0" w14:textId="77777777" w:rsidR="00B41A7B" w:rsidRDefault="00B41A7B">
    <w:pPr>
      <w:spacing w:line="240" w:lineRule="exact"/>
      <w:rPr>
        <w:rFonts w:ascii="Arial" w:hAnsi="Arial"/>
        <w:b/>
        <w:bCs/>
        <w:lang w:val="es-ES_tradnl"/>
      </w:rPr>
    </w:pPr>
  </w:p>
  <w:p w14:paraId="7F142299" w14:textId="77777777" w:rsidR="00B41A7B" w:rsidRDefault="00B41A7B">
    <w:pPr>
      <w:spacing w:line="240" w:lineRule="exact"/>
      <w:rPr>
        <w:rFonts w:ascii="Arial" w:hAnsi="Arial"/>
        <w:b/>
        <w:bCs/>
        <w:lang w:val="es-ES_tradnl"/>
      </w:rPr>
    </w:pPr>
  </w:p>
  <w:p w14:paraId="42803C18" w14:textId="77777777" w:rsidR="00B41A7B" w:rsidRDefault="00B41A7B">
    <w:pPr>
      <w:spacing w:line="240" w:lineRule="exact"/>
      <w:rPr>
        <w:rFonts w:ascii="Arial" w:hAnsi="Arial"/>
        <w:b/>
        <w:bCs/>
        <w:lang w:val="es-ES_tradnl"/>
      </w:rPr>
    </w:pPr>
  </w:p>
  <w:p w14:paraId="4C8E4FF1" w14:textId="77777777" w:rsidR="00B41A7B" w:rsidRDefault="00B41A7B">
    <w:pPr>
      <w:spacing w:line="240" w:lineRule="exact"/>
      <w:rPr>
        <w:rFonts w:ascii="Arial" w:hAnsi="Arial"/>
        <w:b/>
        <w:bCs/>
        <w:lang w:val="es-ES_tradnl"/>
      </w:rPr>
    </w:pPr>
  </w:p>
  <w:p w14:paraId="0A9DA79F" w14:textId="77777777" w:rsidR="00B41A7B" w:rsidRDefault="00B41A7B">
    <w:pPr>
      <w:spacing w:line="240" w:lineRule="exact"/>
      <w:rPr>
        <w:rFonts w:ascii="Arial" w:hAnsi="Arial"/>
        <w:b/>
        <w:bCs/>
        <w:lang w:val="es-ES_tradnl"/>
      </w:rPr>
    </w:pPr>
  </w:p>
  <w:p w14:paraId="5D3434C9" w14:textId="77777777" w:rsidR="00B41A7B" w:rsidRDefault="00B41A7B">
    <w:pPr>
      <w:spacing w:line="240" w:lineRule="exact"/>
      <w:rPr>
        <w:rFonts w:ascii="Arial" w:hAnsi="Arial"/>
        <w:b/>
        <w:bCs/>
        <w:lang w:val="es-ES_tradnl"/>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ISCALIA">
    <w15:presenceInfo w15:providerId="None" w15:userId="FISCAL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B2"/>
    <w:rsid w:val="00021722"/>
    <w:rsid w:val="00027E71"/>
    <w:rsid w:val="00056DE9"/>
    <w:rsid w:val="000605E3"/>
    <w:rsid w:val="00073E21"/>
    <w:rsid w:val="000A37BF"/>
    <w:rsid w:val="000D77D8"/>
    <w:rsid w:val="00123B36"/>
    <w:rsid w:val="001462F5"/>
    <w:rsid w:val="00182012"/>
    <w:rsid w:val="0019005F"/>
    <w:rsid w:val="001A2A87"/>
    <w:rsid w:val="001E000B"/>
    <w:rsid w:val="001E1713"/>
    <w:rsid w:val="001E5826"/>
    <w:rsid w:val="001F7B85"/>
    <w:rsid w:val="00202096"/>
    <w:rsid w:val="002206FF"/>
    <w:rsid w:val="00283CED"/>
    <w:rsid w:val="00291EA9"/>
    <w:rsid w:val="002C1A0E"/>
    <w:rsid w:val="002C7341"/>
    <w:rsid w:val="002E1E0C"/>
    <w:rsid w:val="002E3CCB"/>
    <w:rsid w:val="0030054D"/>
    <w:rsid w:val="00364909"/>
    <w:rsid w:val="00377F15"/>
    <w:rsid w:val="003D5A33"/>
    <w:rsid w:val="003F6CA6"/>
    <w:rsid w:val="004A73AB"/>
    <w:rsid w:val="004C5CEF"/>
    <w:rsid w:val="004D4104"/>
    <w:rsid w:val="004E7F00"/>
    <w:rsid w:val="005369BD"/>
    <w:rsid w:val="005944F7"/>
    <w:rsid w:val="005E09C4"/>
    <w:rsid w:val="005E674E"/>
    <w:rsid w:val="005F43C4"/>
    <w:rsid w:val="00622B27"/>
    <w:rsid w:val="006312C1"/>
    <w:rsid w:val="00646158"/>
    <w:rsid w:val="0066527D"/>
    <w:rsid w:val="006744CB"/>
    <w:rsid w:val="00677383"/>
    <w:rsid w:val="0068369A"/>
    <w:rsid w:val="00685224"/>
    <w:rsid w:val="00690B93"/>
    <w:rsid w:val="006C0CE0"/>
    <w:rsid w:val="006D3E03"/>
    <w:rsid w:val="006E112E"/>
    <w:rsid w:val="006E7DD8"/>
    <w:rsid w:val="006F6206"/>
    <w:rsid w:val="00720F86"/>
    <w:rsid w:val="00745952"/>
    <w:rsid w:val="00760143"/>
    <w:rsid w:val="00782C66"/>
    <w:rsid w:val="00784818"/>
    <w:rsid w:val="00791C95"/>
    <w:rsid w:val="00793FC1"/>
    <w:rsid w:val="007B151D"/>
    <w:rsid w:val="007E5C30"/>
    <w:rsid w:val="007F2624"/>
    <w:rsid w:val="008151E8"/>
    <w:rsid w:val="00822A25"/>
    <w:rsid w:val="0082530A"/>
    <w:rsid w:val="00850320"/>
    <w:rsid w:val="008535CC"/>
    <w:rsid w:val="00877C63"/>
    <w:rsid w:val="00891FAD"/>
    <w:rsid w:val="008A51DE"/>
    <w:rsid w:val="008D346E"/>
    <w:rsid w:val="008D59DD"/>
    <w:rsid w:val="008D753E"/>
    <w:rsid w:val="008E1A01"/>
    <w:rsid w:val="008E309E"/>
    <w:rsid w:val="008E6770"/>
    <w:rsid w:val="008F4688"/>
    <w:rsid w:val="00902933"/>
    <w:rsid w:val="009263D9"/>
    <w:rsid w:val="00936BF2"/>
    <w:rsid w:val="00936CBA"/>
    <w:rsid w:val="00947A87"/>
    <w:rsid w:val="00977CF4"/>
    <w:rsid w:val="009863BB"/>
    <w:rsid w:val="00990DA2"/>
    <w:rsid w:val="009950AA"/>
    <w:rsid w:val="009A6BA6"/>
    <w:rsid w:val="009D63C0"/>
    <w:rsid w:val="009F0569"/>
    <w:rsid w:val="00A00C4A"/>
    <w:rsid w:val="00A06DF5"/>
    <w:rsid w:val="00A4306A"/>
    <w:rsid w:val="00A90DBF"/>
    <w:rsid w:val="00AB23BC"/>
    <w:rsid w:val="00AD3F11"/>
    <w:rsid w:val="00B03502"/>
    <w:rsid w:val="00B23BB2"/>
    <w:rsid w:val="00B41A7B"/>
    <w:rsid w:val="00B72B55"/>
    <w:rsid w:val="00B825C8"/>
    <w:rsid w:val="00B846CA"/>
    <w:rsid w:val="00B9117F"/>
    <w:rsid w:val="00BC7292"/>
    <w:rsid w:val="00BE63B2"/>
    <w:rsid w:val="00BE6A91"/>
    <w:rsid w:val="00BF4269"/>
    <w:rsid w:val="00C025DD"/>
    <w:rsid w:val="00C32647"/>
    <w:rsid w:val="00C4223D"/>
    <w:rsid w:val="00C9604F"/>
    <w:rsid w:val="00CB6512"/>
    <w:rsid w:val="00CC69B5"/>
    <w:rsid w:val="00CC7EC8"/>
    <w:rsid w:val="00CD4978"/>
    <w:rsid w:val="00D0231F"/>
    <w:rsid w:val="00D84EB0"/>
    <w:rsid w:val="00D85C5A"/>
    <w:rsid w:val="00DC1AB2"/>
    <w:rsid w:val="00E500AC"/>
    <w:rsid w:val="00E6008C"/>
    <w:rsid w:val="00E6684F"/>
    <w:rsid w:val="00E92AF8"/>
    <w:rsid w:val="00E941A4"/>
    <w:rsid w:val="00EB730A"/>
    <w:rsid w:val="00EE59F1"/>
    <w:rsid w:val="00EE7BB9"/>
    <w:rsid w:val="00EF46B6"/>
    <w:rsid w:val="00F01294"/>
    <w:rsid w:val="00F0133F"/>
    <w:rsid w:val="00F07C4A"/>
    <w:rsid w:val="00F3166A"/>
    <w:rsid w:val="00F33182"/>
    <w:rsid w:val="00F42FE7"/>
    <w:rsid w:val="00F54CDD"/>
    <w:rsid w:val="00F77A14"/>
    <w:rsid w:val="00F84FB8"/>
    <w:rsid w:val="00FC6383"/>
    <w:rsid w:val="00FD625C"/>
    <w:rsid w:val="00FF07E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A6C164"/>
  <w15:docId w15:val="{3CC788D1-328F-4B7F-8F7E-3E4BCAA04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pPr>
      <w:keepNext/>
      <w:outlineLvl w:val="0"/>
    </w:pPr>
    <w:rPr>
      <w:szCs w:val="20"/>
    </w:rPr>
  </w:style>
  <w:style w:type="paragraph" w:styleId="Ttulo2">
    <w:name w:val="heading 2"/>
    <w:basedOn w:val="Normal"/>
    <w:next w:val="Normal"/>
    <w:qFormat/>
    <w:pPr>
      <w:keepNext/>
      <w:spacing w:line="480" w:lineRule="exact"/>
      <w:jc w:val="center"/>
      <w:outlineLvl w:val="1"/>
    </w:pPr>
    <w:rPr>
      <w:rFonts w:ascii="Courier New" w:hAnsi="Courier New" w:cs="Courier New"/>
      <w:b/>
      <w:bCs/>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spacing w:after="120"/>
    </w:pPr>
    <w:rPr>
      <w:sz w:val="20"/>
      <w:szCs w:val="20"/>
      <w:lang w:val="es-ES_tradnl"/>
    </w:rPr>
  </w:style>
  <w:style w:type="paragraph" w:styleId="Textoindependiente2">
    <w:name w:val="Body Text 2"/>
    <w:basedOn w:val="Normal"/>
    <w:pPr>
      <w:spacing w:line="480" w:lineRule="auto"/>
      <w:jc w:val="both"/>
    </w:pPr>
    <w:rPr>
      <w:szCs w:val="20"/>
      <w:lang w:val="es-ES_tradnl"/>
    </w:rPr>
  </w:style>
  <w:style w:type="paragraph" w:styleId="Ttulo">
    <w:name w:val="Title"/>
    <w:basedOn w:val="Normal"/>
    <w:link w:val="TtuloCar"/>
    <w:qFormat/>
    <w:rsid w:val="00947A87"/>
    <w:pPr>
      <w:tabs>
        <w:tab w:val="center" w:pos="4680"/>
      </w:tabs>
      <w:suppressAutoHyphens/>
      <w:jc w:val="center"/>
    </w:pPr>
    <w:rPr>
      <w:rFonts w:ascii="Arial Narrow" w:hAnsi="Arial Narrow"/>
      <w:b/>
      <w:spacing w:val="-2"/>
      <w:sz w:val="22"/>
      <w:szCs w:val="20"/>
      <w:lang w:val="es-ES_tradnl"/>
    </w:rPr>
  </w:style>
  <w:style w:type="character" w:customStyle="1" w:styleId="TtuloCar">
    <w:name w:val="Título Car"/>
    <w:link w:val="Ttulo"/>
    <w:rsid w:val="00947A87"/>
    <w:rPr>
      <w:rFonts w:ascii="Arial Narrow" w:hAnsi="Arial Narrow"/>
      <w:b/>
      <w:spacing w:val="-2"/>
      <w:sz w:val="22"/>
      <w:lang w:val="es-ES_tradnl" w:eastAsia="es-ES"/>
    </w:rPr>
  </w:style>
  <w:style w:type="paragraph" w:styleId="Textodeglobo">
    <w:name w:val="Balloon Text"/>
    <w:basedOn w:val="Normal"/>
    <w:link w:val="TextodegloboCar"/>
    <w:semiHidden/>
    <w:unhideWhenUsed/>
    <w:rsid w:val="00B846CA"/>
    <w:rPr>
      <w:rFonts w:ascii="Segoe UI" w:hAnsi="Segoe UI" w:cs="Segoe UI"/>
      <w:sz w:val="18"/>
      <w:szCs w:val="18"/>
    </w:rPr>
  </w:style>
  <w:style w:type="character" w:customStyle="1" w:styleId="TextodegloboCar">
    <w:name w:val="Texto de globo Car"/>
    <w:basedOn w:val="Fuentedeprrafopredeter"/>
    <w:link w:val="Textodeglobo"/>
    <w:semiHidden/>
    <w:rsid w:val="00B846CA"/>
    <w:rPr>
      <w:rFonts w:ascii="Segoe UI" w:hAnsi="Segoe UI" w:cs="Segoe UI"/>
      <w:sz w:val="18"/>
      <w:szCs w:val="18"/>
      <w:lang w:val="es-ES" w:eastAsia="es-ES"/>
    </w:rPr>
  </w:style>
  <w:style w:type="character" w:styleId="Refdecomentario">
    <w:name w:val="annotation reference"/>
    <w:basedOn w:val="Fuentedeprrafopredeter"/>
    <w:semiHidden/>
    <w:unhideWhenUsed/>
    <w:rsid w:val="00B846CA"/>
    <w:rPr>
      <w:sz w:val="16"/>
      <w:szCs w:val="16"/>
    </w:rPr>
  </w:style>
  <w:style w:type="paragraph" w:styleId="Textocomentario">
    <w:name w:val="annotation text"/>
    <w:basedOn w:val="Normal"/>
    <w:link w:val="TextocomentarioCar"/>
    <w:semiHidden/>
    <w:unhideWhenUsed/>
    <w:rsid w:val="00B846CA"/>
    <w:rPr>
      <w:sz w:val="20"/>
      <w:szCs w:val="20"/>
    </w:rPr>
  </w:style>
  <w:style w:type="character" w:customStyle="1" w:styleId="TextocomentarioCar">
    <w:name w:val="Texto comentario Car"/>
    <w:basedOn w:val="Fuentedeprrafopredeter"/>
    <w:link w:val="Textocomentario"/>
    <w:semiHidden/>
    <w:rsid w:val="00B846CA"/>
    <w:rPr>
      <w:lang w:val="es-ES" w:eastAsia="es-ES"/>
    </w:rPr>
  </w:style>
  <w:style w:type="paragraph" w:styleId="Asuntodelcomentario">
    <w:name w:val="annotation subject"/>
    <w:basedOn w:val="Textocomentario"/>
    <w:next w:val="Textocomentario"/>
    <w:link w:val="AsuntodelcomentarioCar"/>
    <w:semiHidden/>
    <w:unhideWhenUsed/>
    <w:rsid w:val="00B846CA"/>
    <w:rPr>
      <w:b/>
      <w:bCs/>
    </w:rPr>
  </w:style>
  <w:style w:type="character" w:customStyle="1" w:styleId="AsuntodelcomentarioCar">
    <w:name w:val="Asunto del comentario Car"/>
    <w:basedOn w:val="TextocomentarioCar"/>
    <w:link w:val="Asuntodelcomentario"/>
    <w:semiHidden/>
    <w:rsid w:val="00B846CA"/>
    <w:rPr>
      <w:b/>
      <w:bCs/>
      <w:lang w:val="es-ES" w:eastAsia="es-ES"/>
    </w:rPr>
  </w:style>
  <w:style w:type="paragraph" w:customStyle="1" w:styleId="Default">
    <w:name w:val="Default"/>
    <w:rsid w:val="00B846CA"/>
    <w:pPr>
      <w:autoSpaceDE w:val="0"/>
      <w:autoSpaceDN w:val="0"/>
      <w:adjustRightInd w:val="0"/>
    </w:pPr>
    <w:rPr>
      <w:rFonts w:ascii="Calibri" w:hAnsi="Calibri" w:cs="Calibri"/>
      <w:color w:val="000000"/>
      <w:sz w:val="24"/>
      <w:szCs w:val="24"/>
    </w:rPr>
  </w:style>
  <w:style w:type="character" w:customStyle="1" w:styleId="PiedepginaCar">
    <w:name w:val="Pie de página Car"/>
    <w:basedOn w:val="Fuentedeprrafopredeter"/>
    <w:link w:val="Piedepgina"/>
    <w:uiPriority w:val="99"/>
    <w:rsid w:val="00850320"/>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90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3672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mpebcl2017_mandatoenchile</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mpebcl2017_mandatoenchile</dc:title>
  <dc:subject/>
  <dc:creator>Miguel Salas Letelier</dc:creator>
  <cp:keywords/>
  <cp:lastModifiedBy>Miguel Salas Letelier</cp:lastModifiedBy>
  <cp:revision>2</cp:revision>
  <cp:lastPrinted>2010-01-18T14:37:00Z</cp:lastPrinted>
  <dcterms:created xsi:type="dcterms:W3CDTF">2018-10-03T20:52:00Z</dcterms:created>
  <dcterms:modified xsi:type="dcterms:W3CDTF">2018-10-03T20:52:00Z</dcterms:modified>
</cp:coreProperties>
</file>