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0A7B3A" w14:textId="1541AD9C" w:rsidR="00507B59" w:rsidRPr="00CF6E0B" w:rsidRDefault="00507B59" w:rsidP="00CF6E0B">
      <w:pPr>
        <w:pStyle w:val="Ttulo1"/>
        <w:tabs>
          <w:tab w:val="left" w:pos="-3969"/>
        </w:tabs>
        <w:ind w:left="0" w:firstLine="0"/>
        <w:rPr>
          <w:rFonts w:ascii="Verdana" w:hAnsi="Verdana"/>
          <w:b/>
          <w:bCs/>
          <w:color w:val="000000" w:themeColor="text1"/>
          <w:sz w:val="24"/>
          <w:szCs w:val="24"/>
          <w:u w:val="single"/>
        </w:rPr>
      </w:pPr>
      <w:bookmarkStart w:id="0" w:name="_GoBack"/>
      <w:bookmarkEnd w:id="0"/>
      <w:r w:rsidRPr="00CF6E0B">
        <w:rPr>
          <w:rFonts w:ascii="Verdana" w:hAnsi="Verdana"/>
          <w:b/>
          <w:bCs/>
          <w:color w:val="000000" w:themeColor="text1"/>
          <w:sz w:val="24"/>
          <w:szCs w:val="24"/>
          <w:u w:val="single"/>
        </w:rPr>
        <w:t>MANDATO ESPECIAL</w:t>
      </w:r>
    </w:p>
    <w:p w14:paraId="0E263D6F" w14:textId="77777777" w:rsidR="00041E78" w:rsidRPr="00CF6E0B" w:rsidRDefault="00041E78" w:rsidP="00CF6E0B">
      <w:pPr>
        <w:jc w:val="center"/>
        <w:rPr>
          <w:rFonts w:ascii="Verdana" w:hAnsi="Verdana"/>
          <w:color w:val="000000" w:themeColor="text1"/>
          <w:sz w:val="24"/>
          <w:szCs w:val="24"/>
          <w:lang w:val="es-ES_tradnl"/>
        </w:rPr>
      </w:pPr>
    </w:p>
    <w:p w14:paraId="6C0F8B3C" w14:textId="28D1D708" w:rsidR="00507B59" w:rsidRPr="00CF6E0B" w:rsidRDefault="00CF6E0B" w:rsidP="00CF6E0B">
      <w:pPr>
        <w:jc w:val="center"/>
        <w:rPr>
          <w:rFonts w:ascii="Verdana" w:hAnsi="Verdana"/>
          <w:b/>
          <w:color w:val="000000" w:themeColor="text1"/>
          <w:sz w:val="24"/>
          <w:szCs w:val="24"/>
        </w:rPr>
      </w:pPr>
      <w:r w:rsidRPr="00CF6E0B">
        <w:rPr>
          <w:rFonts w:ascii="Verdana" w:hAnsi="Verdana"/>
          <w:b/>
          <w:color w:val="000000" w:themeColor="text1"/>
          <w:sz w:val="24"/>
          <w:szCs w:val="24"/>
        </w:rPr>
        <w:t>****</w:t>
      </w:r>
      <w:r>
        <w:rPr>
          <w:rFonts w:ascii="Verdana" w:hAnsi="Verdana"/>
          <w:b/>
          <w:color w:val="000000" w:themeColor="text1"/>
          <w:sz w:val="24"/>
          <w:szCs w:val="24"/>
        </w:rPr>
        <w:t xml:space="preserve"> (N</w:t>
      </w:r>
      <w:r w:rsidR="00507B59" w:rsidRPr="00CF6E0B">
        <w:rPr>
          <w:rFonts w:ascii="Verdana" w:hAnsi="Verdana"/>
          <w:b/>
          <w:color w:val="000000" w:themeColor="text1"/>
          <w:sz w:val="24"/>
          <w:szCs w:val="24"/>
        </w:rPr>
        <w:t>ombre becario</w:t>
      </w:r>
      <w:r>
        <w:rPr>
          <w:rFonts w:ascii="Verdana" w:hAnsi="Verdana"/>
          <w:b/>
          <w:color w:val="000000" w:themeColor="text1"/>
          <w:sz w:val="24"/>
          <w:szCs w:val="24"/>
        </w:rPr>
        <w:t>/a</w:t>
      </w:r>
      <w:r w:rsidR="00507B59" w:rsidRPr="00CF6E0B">
        <w:rPr>
          <w:rFonts w:ascii="Verdana" w:hAnsi="Verdana"/>
          <w:b/>
          <w:color w:val="000000" w:themeColor="text1"/>
          <w:sz w:val="24"/>
          <w:szCs w:val="24"/>
        </w:rPr>
        <w:t>)</w:t>
      </w:r>
    </w:p>
    <w:p w14:paraId="2B5D7AAE" w14:textId="77777777" w:rsidR="00507B59" w:rsidRPr="00CF6E0B" w:rsidRDefault="00507B59" w:rsidP="00CF6E0B">
      <w:pPr>
        <w:jc w:val="center"/>
        <w:rPr>
          <w:rFonts w:ascii="Verdana" w:hAnsi="Verdana"/>
          <w:b/>
          <w:color w:val="000000" w:themeColor="text1"/>
          <w:sz w:val="24"/>
          <w:szCs w:val="24"/>
        </w:rPr>
      </w:pPr>
    </w:p>
    <w:p w14:paraId="3C381EAE" w14:textId="77777777" w:rsidR="00507B59" w:rsidRPr="00CF6E0B" w:rsidRDefault="00507B59" w:rsidP="00CF6E0B">
      <w:pPr>
        <w:jc w:val="center"/>
        <w:rPr>
          <w:rFonts w:ascii="Verdana" w:hAnsi="Verdana"/>
          <w:b/>
          <w:color w:val="000000" w:themeColor="text1"/>
          <w:sz w:val="24"/>
          <w:szCs w:val="24"/>
        </w:rPr>
      </w:pPr>
      <w:r w:rsidRPr="00CF6E0B">
        <w:rPr>
          <w:rFonts w:ascii="Verdana" w:hAnsi="Verdana"/>
          <w:b/>
          <w:color w:val="000000" w:themeColor="text1"/>
          <w:sz w:val="24"/>
          <w:szCs w:val="24"/>
        </w:rPr>
        <w:t>A</w:t>
      </w:r>
    </w:p>
    <w:p w14:paraId="4FFDDF43" w14:textId="77777777" w:rsidR="00507B59" w:rsidRPr="00CF6E0B" w:rsidRDefault="00507B59" w:rsidP="00CF6E0B">
      <w:pPr>
        <w:jc w:val="center"/>
        <w:rPr>
          <w:rFonts w:ascii="Verdana" w:hAnsi="Verdana"/>
          <w:b/>
          <w:color w:val="000000" w:themeColor="text1"/>
          <w:sz w:val="24"/>
          <w:szCs w:val="24"/>
        </w:rPr>
      </w:pPr>
    </w:p>
    <w:p w14:paraId="596AF650" w14:textId="43D7D3F2" w:rsidR="00507B59" w:rsidRPr="00CF6E0B" w:rsidRDefault="00CF6E0B" w:rsidP="00CF6E0B">
      <w:pPr>
        <w:jc w:val="center"/>
        <w:rPr>
          <w:rFonts w:ascii="Verdana" w:hAnsi="Verdana"/>
          <w:b/>
          <w:color w:val="000000" w:themeColor="text1"/>
          <w:sz w:val="24"/>
          <w:szCs w:val="24"/>
        </w:rPr>
      </w:pPr>
      <w:r>
        <w:rPr>
          <w:rFonts w:ascii="Verdana" w:hAnsi="Verdana"/>
          <w:b/>
          <w:color w:val="000000" w:themeColor="text1"/>
          <w:sz w:val="24"/>
          <w:szCs w:val="24"/>
        </w:rPr>
        <w:t>****</w:t>
      </w:r>
      <w:r w:rsidR="00507B59" w:rsidRPr="00CF6E0B">
        <w:rPr>
          <w:rFonts w:ascii="Verdana" w:hAnsi="Verdana"/>
          <w:b/>
          <w:color w:val="000000" w:themeColor="text1"/>
          <w:sz w:val="24"/>
          <w:szCs w:val="24"/>
        </w:rPr>
        <w:t xml:space="preserve"> (</w:t>
      </w:r>
      <w:r>
        <w:rPr>
          <w:rFonts w:ascii="Verdana" w:hAnsi="Verdana"/>
          <w:b/>
          <w:color w:val="000000" w:themeColor="text1"/>
          <w:sz w:val="24"/>
          <w:szCs w:val="24"/>
        </w:rPr>
        <w:t>N</w:t>
      </w:r>
      <w:r w:rsidR="00507B59" w:rsidRPr="00CF6E0B">
        <w:rPr>
          <w:rFonts w:ascii="Verdana" w:hAnsi="Verdana"/>
          <w:b/>
          <w:color w:val="000000" w:themeColor="text1"/>
          <w:sz w:val="24"/>
          <w:szCs w:val="24"/>
        </w:rPr>
        <w:t>ombre mandatario)</w:t>
      </w:r>
    </w:p>
    <w:p w14:paraId="5C5293E7" w14:textId="77777777" w:rsidR="00507B59" w:rsidRPr="00CF6E0B" w:rsidRDefault="00507B59" w:rsidP="00CF6E0B">
      <w:pPr>
        <w:jc w:val="both"/>
        <w:rPr>
          <w:rFonts w:ascii="Verdana" w:hAnsi="Verdana"/>
          <w:color w:val="000000" w:themeColor="text1"/>
          <w:sz w:val="24"/>
          <w:szCs w:val="24"/>
        </w:rPr>
      </w:pPr>
    </w:p>
    <w:p w14:paraId="6700F888" w14:textId="55E001FA" w:rsidR="003206BD" w:rsidRPr="00CF6E0B" w:rsidRDefault="00507B59" w:rsidP="00114A73">
      <w:pPr>
        <w:jc w:val="both"/>
        <w:rPr>
          <w:rFonts w:ascii="Verdana" w:hAnsi="Verdana"/>
          <w:color w:val="000000" w:themeColor="text1"/>
          <w:sz w:val="24"/>
          <w:szCs w:val="24"/>
        </w:rPr>
      </w:pPr>
      <w:r w:rsidRPr="00CF6E0B">
        <w:rPr>
          <w:rFonts w:ascii="Verdana" w:hAnsi="Verdana"/>
          <w:color w:val="000000" w:themeColor="text1"/>
          <w:sz w:val="24"/>
          <w:szCs w:val="24"/>
        </w:rPr>
        <w:t xml:space="preserve">En </w:t>
      </w:r>
      <w:r w:rsidR="00CF6E0B">
        <w:rPr>
          <w:rFonts w:ascii="Verdana" w:hAnsi="Verdana"/>
          <w:color w:val="000000" w:themeColor="text1"/>
          <w:sz w:val="24"/>
          <w:szCs w:val="24"/>
        </w:rPr>
        <w:t>***, a ***</w:t>
      </w:r>
      <w:r w:rsidRPr="00CF6E0B">
        <w:rPr>
          <w:rFonts w:ascii="Verdana" w:hAnsi="Verdana"/>
          <w:color w:val="000000" w:themeColor="text1"/>
          <w:sz w:val="24"/>
          <w:szCs w:val="24"/>
        </w:rPr>
        <w:t xml:space="preserve"> de </w:t>
      </w:r>
      <w:r w:rsidR="00CF6E0B">
        <w:rPr>
          <w:rFonts w:ascii="Verdana" w:hAnsi="Verdana"/>
          <w:color w:val="000000" w:themeColor="text1"/>
          <w:sz w:val="24"/>
          <w:szCs w:val="24"/>
        </w:rPr>
        <w:t>*** del año dos mil ***</w:t>
      </w:r>
      <w:r w:rsidRPr="00CF6E0B">
        <w:rPr>
          <w:rFonts w:ascii="Verdana" w:hAnsi="Verdana"/>
          <w:color w:val="000000" w:themeColor="text1"/>
          <w:sz w:val="24"/>
          <w:szCs w:val="24"/>
        </w:rPr>
        <w:t xml:space="preserve">, ante mí,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(profesión u oficio), Cónsul General (u Honorario), del Consulado General de Chile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ubicado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ciudad de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país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comparece: don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(becario), chileno,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(estado civil),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(profesión), cédula nacional de identidad número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domiciliado en </w:t>
      </w:r>
      <w:r w:rsidR="00CF6E0B">
        <w:rPr>
          <w:rFonts w:ascii="Verdana" w:hAnsi="Verdana"/>
          <w:color w:val="000000" w:themeColor="text1"/>
          <w:sz w:val="24"/>
          <w:szCs w:val="24"/>
        </w:rPr>
        <w:t>***</w:t>
      </w:r>
      <w:r w:rsidRPr="00CF6E0B">
        <w:rPr>
          <w:rFonts w:ascii="Verdana" w:hAnsi="Verdana"/>
          <w:color w:val="000000" w:themeColor="text1"/>
          <w:sz w:val="24"/>
          <w:szCs w:val="24"/>
        </w:rPr>
        <w:t>;</w:t>
      </w:r>
      <w:r w:rsidR="008339AE" w:rsidRPr="00CF6E0B">
        <w:rPr>
          <w:rFonts w:ascii="Verdana" w:hAnsi="Verdana"/>
          <w:color w:val="000000" w:themeColor="text1"/>
          <w:sz w:val="24"/>
          <w:szCs w:val="24"/>
        </w:rPr>
        <w:t xml:space="preserve"> ciudad de </w:t>
      </w:r>
      <w:r w:rsidR="00CF6E0B">
        <w:rPr>
          <w:rFonts w:ascii="Verdana" w:hAnsi="Verdana"/>
          <w:color w:val="000000" w:themeColor="text1"/>
          <w:sz w:val="24"/>
          <w:szCs w:val="24"/>
        </w:rPr>
        <w:t>***</w:t>
      </w:r>
      <w:r w:rsidR="008339AE" w:rsidRPr="00CF6E0B">
        <w:rPr>
          <w:rFonts w:ascii="Verdana" w:hAnsi="Verdana"/>
          <w:color w:val="000000" w:themeColor="text1"/>
          <w:sz w:val="24"/>
          <w:szCs w:val="24"/>
        </w:rPr>
        <w:t>, de paso en ésta,</w:t>
      </w:r>
      <w:r w:rsidRPr="00CF6E0B">
        <w:rPr>
          <w:rFonts w:ascii="Verdana" w:hAnsi="Verdana"/>
          <w:color w:val="000000" w:themeColor="text1"/>
          <w:sz w:val="24"/>
          <w:szCs w:val="24"/>
        </w:rPr>
        <w:t xml:space="preserve"> el compareciente mayor de edad, quien expone: Que vi</w:t>
      </w:r>
      <w:r w:rsidR="005D3A00" w:rsidRPr="00CF6E0B">
        <w:rPr>
          <w:rFonts w:ascii="Verdana" w:hAnsi="Verdana"/>
          <w:color w:val="000000" w:themeColor="text1"/>
          <w:sz w:val="24"/>
          <w:szCs w:val="24"/>
        </w:rPr>
        <w:t>ene en conferir mandato irrevocable y especial</w:t>
      </w:r>
      <w:r w:rsidRPr="00CF6E0B">
        <w:rPr>
          <w:rFonts w:ascii="Verdana" w:hAnsi="Verdana"/>
          <w:color w:val="000000" w:themeColor="text1"/>
          <w:sz w:val="24"/>
          <w:szCs w:val="24"/>
        </w:rPr>
        <w:t>, pero tan amplio como en derecho se requiera a don</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 chileno,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(estado civil), </w:t>
      </w:r>
      <w:r w:rsidR="00CF6E0B">
        <w:rPr>
          <w:rFonts w:ascii="Verdana" w:hAnsi="Verdana"/>
          <w:color w:val="000000" w:themeColor="text1"/>
          <w:sz w:val="24"/>
          <w:szCs w:val="24"/>
        </w:rPr>
        <w:t xml:space="preserve">*** </w:t>
      </w:r>
      <w:r w:rsidRPr="00CF6E0B">
        <w:rPr>
          <w:rFonts w:ascii="Verdana" w:hAnsi="Verdana"/>
          <w:color w:val="000000" w:themeColor="text1"/>
          <w:sz w:val="24"/>
          <w:szCs w:val="24"/>
        </w:rPr>
        <w:t xml:space="preserve">(profesión u oficio), cédula nacional de identidad número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domiciliado en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comuna de </w:t>
      </w:r>
      <w:r w:rsidR="00CF6E0B">
        <w:rPr>
          <w:rFonts w:ascii="Verdana" w:hAnsi="Verdana"/>
          <w:color w:val="000000" w:themeColor="text1"/>
          <w:sz w:val="24"/>
          <w:szCs w:val="24"/>
        </w:rPr>
        <w:t>***</w:t>
      </w:r>
      <w:r w:rsidRPr="00CF6E0B">
        <w:rPr>
          <w:rFonts w:ascii="Verdana" w:hAnsi="Verdana"/>
          <w:color w:val="000000" w:themeColor="text1"/>
          <w:sz w:val="24"/>
          <w:szCs w:val="24"/>
        </w:rPr>
        <w:t xml:space="preserve">, </w:t>
      </w:r>
      <w:r w:rsidR="001A5A65" w:rsidRPr="00CF6E0B">
        <w:rPr>
          <w:rFonts w:ascii="Verdana" w:hAnsi="Verdana"/>
          <w:color w:val="000000" w:themeColor="text1"/>
          <w:sz w:val="24"/>
          <w:szCs w:val="24"/>
        </w:rPr>
        <w:t xml:space="preserve">ciudad de </w:t>
      </w:r>
      <w:r w:rsidR="00CF6E0B">
        <w:rPr>
          <w:rFonts w:ascii="Verdana" w:hAnsi="Verdana"/>
          <w:color w:val="000000" w:themeColor="text1"/>
          <w:sz w:val="24"/>
          <w:szCs w:val="24"/>
        </w:rPr>
        <w:t>***</w:t>
      </w:r>
      <w:r w:rsidR="001A5A65" w:rsidRPr="00CF6E0B">
        <w:rPr>
          <w:rFonts w:ascii="Verdana" w:hAnsi="Verdana"/>
          <w:color w:val="000000" w:themeColor="text1"/>
          <w:sz w:val="24"/>
          <w:szCs w:val="24"/>
        </w:rPr>
        <w:t>, Chile, para que</w:t>
      </w:r>
      <w:r w:rsidR="00C203CA" w:rsidRPr="00CF6E0B">
        <w:rPr>
          <w:rFonts w:ascii="Verdana" w:hAnsi="Verdana"/>
          <w:color w:val="000000" w:themeColor="text1"/>
          <w:sz w:val="24"/>
          <w:szCs w:val="24"/>
        </w:rPr>
        <w:t xml:space="preserve"> en su nombre y representación</w:t>
      </w:r>
      <w:r w:rsidR="001A5A65" w:rsidRPr="00CF6E0B">
        <w:rPr>
          <w:rFonts w:ascii="Verdana" w:hAnsi="Verdana"/>
          <w:color w:val="000000" w:themeColor="text1"/>
          <w:sz w:val="24"/>
          <w:szCs w:val="24"/>
        </w:rPr>
        <w:t xml:space="preserve">: </w:t>
      </w:r>
      <w:r w:rsidR="00C203CA" w:rsidRPr="00CF6E0B">
        <w:rPr>
          <w:rFonts w:ascii="Verdana" w:hAnsi="Verdana"/>
          <w:b/>
          <w:color w:val="000000" w:themeColor="text1"/>
          <w:sz w:val="24"/>
          <w:szCs w:val="24"/>
        </w:rPr>
        <w:t>PRIMERO</w:t>
      </w:r>
      <w:r w:rsidR="00C203CA" w:rsidRPr="00CF6E0B">
        <w:rPr>
          <w:rFonts w:ascii="Verdana" w:hAnsi="Verdana"/>
          <w:color w:val="000000" w:themeColor="text1"/>
          <w:sz w:val="24"/>
          <w:szCs w:val="24"/>
        </w:rPr>
        <w:t>: Lo represente en todos los asuntos, trámites, actuaciones, celebración de convenios, suscripción de pagarés ante Notario Público u otro Ministro de Fe, y todas aquellas solicitudes, derivadas de la postulación, concesión, modificación, suspensión o término de la beca, entre otras, en el marco del</w:t>
      </w:r>
      <w:r w:rsidR="00114A73">
        <w:rPr>
          <w:rFonts w:ascii="Verdana" w:hAnsi="Verdana"/>
          <w:color w:val="000000" w:themeColor="text1"/>
          <w:sz w:val="24"/>
          <w:szCs w:val="24"/>
        </w:rPr>
        <w:t xml:space="preserve"> </w:t>
      </w:r>
      <w:r w:rsidR="00114A73" w:rsidRPr="00114A73">
        <w:rPr>
          <w:rFonts w:ascii="Verdana" w:hAnsi="Verdana"/>
          <w:color w:val="000000" w:themeColor="text1"/>
          <w:sz w:val="24"/>
          <w:szCs w:val="24"/>
        </w:rPr>
        <w:t>CONCURSO BECAS DE DOCTORADO IGUALDAD DE OPORTUNIDADES FULBRIGHT - CONICYT</w:t>
      </w:r>
      <w:ins w:id="1" w:author="FISCALIA" w:date="2018-07-26T14:59:00Z">
        <w:r w:rsidR="00290FCB">
          <w:rPr>
            <w:rFonts w:ascii="Verdana" w:hAnsi="Verdana"/>
            <w:color w:val="000000" w:themeColor="text1"/>
            <w:sz w:val="24"/>
            <w:szCs w:val="24"/>
          </w:rPr>
          <w:t>,</w:t>
        </w:r>
      </w:ins>
      <w:r w:rsidR="00114A73" w:rsidRPr="00114A73">
        <w:rPr>
          <w:rFonts w:ascii="Verdana" w:hAnsi="Verdana"/>
          <w:color w:val="000000" w:themeColor="text1"/>
          <w:sz w:val="24"/>
          <w:szCs w:val="24"/>
        </w:rPr>
        <w:t xml:space="preserve"> CONVOCATORIA 201</w:t>
      </w:r>
      <w:r w:rsidR="00393B51">
        <w:rPr>
          <w:rFonts w:ascii="Verdana" w:hAnsi="Verdana"/>
          <w:color w:val="000000" w:themeColor="text1"/>
          <w:sz w:val="24"/>
          <w:szCs w:val="24"/>
        </w:rPr>
        <w:t>8</w:t>
      </w:r>
      <w:ins w:id="2" w:author="FISCALIA" w:date="2018-07-26T14:59:00Z">
        <w:r w:rsidR="00290FCB">
          <w:rPr>
            <w:rFonts w:ascii="Verdana" w:hAnsi="Verdana"/>
            <w:color w:val="000000" w:themeColor="text1"/>
            <w:sz w:val="24"/>
            <w:szCs w:val="24"/>
          </w:rPr>
          <w:t>,</w:t>
        </w:r>
      </w:ins>
      <w:r w:rsidR="00114A73">
        <w:rPr>
          <w:rFonts w:ascii="Verdana" w:hAnsi="Verdana"/>
          <w:color w:val="000000" w:themeColor="text1"/>
          <w:sz w:val="24"/>
          <w:szCs w:val="24"/>
        </w:rPr>
        <w:t xml:space="preserve"> </w:t>
      </w:r>
      <w:r w:rsidR="00114A73" w:rsidRPr="00114A73">
        <w:rPr>
          <w:rFonts w:ascii="Verdana" w:hAnsi="Verdana"/>
          <w:color w:val="000000" w:themeColor="text1"/>
          <w:sz w:val="24"/>
          <w:szCs w:val="24"/>
        </w:rPr>
        <w:t>EN EL MARCO DEL ACUERDO SUSCRITO ENTRE LA COMISIÓN PARA EL INTERCAMBIO EDUCATIVO ENTRE CHILE Y LOS ESTADOS UNIDOS DE AMÉRICA Y CONICYT</w:t>
      </w:r>
      <w:r w:rsidR="00644A20">
        <w:rPr>
          <w:rFonts w:ascii="Verdana" w:hAnsi="Verdana"/>
          <w:color w:val="000000" w:themeColor="text1"/>
          <w:sz w:val="24"/>
          <w:szCs w:val="24"/>
        </w:rPr>
        <w:t>, que le fuere conferida por Conicyt,</w:t>
      </w:r>
      <w:r w:rsidR="00CF6E0B">
        <w:rPr>
          <w:rFonts w:ascii="Verdana" w:hAnsi="Verdana"/>
          <w:color w:val="000000" w:themeColor="text1"/>
          <w:sz w:val="24"/>
          <w:szCs w:val="24"/>
        </w:rPr>
        <w:t xml:space="preserve"> </w:t>
      </w:r>
      <w:r w:rsidR="00C203CA" w:rsidRPr="00CF6E0B">
        <w:rPr>
          <w:rFonts w:ascii="Verdana" w:hAnsi="Verdana"/>
          <w:color w:val="000000" w:themeColor="text1"/>
          <w:sz w:val="24"/>
          <w:szCs w:val="24"/>
        </w:rPr>
        <w:t>y de lo dispuesto en el Decreto Supremo Número seiscientos sesenta y cuatro</w:t>
      </w:r>
      <w:r w:rsidR="00CF6E0B">
        <w:rPr>
          <w:rFonts w:ascii="Verdana" w:hAnsi="Verdana"/>
          <w:color w:val="000000" w:themeColor="text1"/>
          <w:sz w:val="24"/>
          <w:szCs w:val="24"/>
        </w:rPr>
        <w:t xml:space="preserve"> de dos mil ocho del Ministerio </w:t>
      </w:r>
      <w:r w:rsidR="00C203CA" w:rsidRPr="00CF6E0B">
        <w:rPr>
          <w:rFonts w:ascii="Verdana" w:hAnsi="Verdana"/>
          <w:color w:val="000000" w:themeColor="text1"/>
          <w:sz w:val="24"/>
          <w:szCs w:val="24"/>
        </w:rPr>
        <w:t xml:space="preserve">de Educación y sus modificaciones. Asimismo, el mandatario podrá: Uno) representar al mandante ante CONICYT durante la realización de los estudios, requerir y entregar documentos, certificados, instrumentos públicos y privados, solicitar entrevistas, presentar solicitudes, entre otras gestiones de análoga naturaleza. Dos) En relación a la beca otorgada, podrá representar al mandante sin restricciones ante todos los organismos públicos, administrativos, empresas fiscales o en las que el Estado tenga participación; Contraloría General de la República, Banco Central; Servicio de Impuestos Internos, Instituciones de Previsión, autoridades del trabajo o ante cualquier organismo fiscal, semifiscal, municipal, centralizado, descentralizado o autónomo, Notarías y otros Ministros de Fe, pudiendo realizar ante ellas toda clase de gestiones o trámites y resolver con </w:t>
      </w:r>
      <w:r w:rsidR="00C203CA" w:rsidRPr="00CF6E0B">
        <w:rPr>
          <w:rFonts w:ascii="Verdana" w:hAnsi="Verdana"/>
          <w:color w:val="000000" w:themeColor="text1"/>
          <w:sz w:val="24"/>
          <w:szCs w:val="24"/>
        </w:rPr>
        <w:lastRenderedPageBreak/>
        <w:t xml:space="preserve">ellas los asuntos relativos a la beca en cuestión. </w:t>
      </w:r>
      <w:r w:rsidR="00C203CA" w:rsidRPr="00CF6E0B">
        <w:rPr>
          <w:rFonts w:ascii="Verdana" w:hAnsi="Verdana"/>
          <w:b/>
          <w:color w:val="000000" w:themeColor="text1"/>
          <w:sz w:val="24"/>
          <w:szCs w:val="24"/>
        </w:rPr>
        <w:t>SEGUNDO</w:t>
      </w:r>
      <w:r w:rsidR="00C203CA" w:rsidRPr="00CF6E0B">
        <w:rPr>
          <w:rFonts w:ascii="Verdana" w:hAnsi="Verdana"/>
          <w:color w:val="000000" w:themeColor="text1"/>
          <w:sz w:val="24"/>
          <w:szCs w:val="24"/>
        </w:rPr>
        <w:t xml:space="preserve">: Representar al mandante en la celebración de actos y contratos, principales o accesorios, incluidas cualquier tipo de garantía o caución, y sus modificaciones, con ocasión del pago de no debido efectuado por CONICYT, regulado en el artículo dos mil doscientos noventa y cinco y siguientes del Código Civil. Este mandato incluye la facultad de incorporar en dichos instrumentos todo tipo de modalidades y/o cláusulas accidentales de cualquier índole, entre otras. </w:t>
      </w:r>
      <w:r w:rsidR="00C203CA" w:rsidRPr="00CF6E0B">
        <w:rPr>
          <w:rFonts w:ascii="Verdana" w:hAnsi="Verdana"/>
          <w:b/>
          <w:color w:val="000000" w:themeColor="text1"/>
          <w:sz w:val="24"/>
          <w:szCs w:val="24"/>
        </w:rPr>
        <w:t>TERCERO</w:t>
      </w:r>
      <w:r w:rsidR="00C203CA" w:rsidRPr="00CF6E0B">
        <w:rPr>
          <w:rFonts w:ascii="Verdana" w:hAnsi="Verdana"/>
          <w:color w:val="000000" w:themeColor="text1"/>
          <w:sz w:val="24"/>
          <w:szCs w:val="24"/>
        </w:rPr>
        <w:t xml:space="preserve">: Representar al mandante en la celebración de actos y contratos, principales o accesorios, incluida cualquier tipo de garantía o caución, y sus modificaciones, con ocasión de la restitución de fondos conferidos por CONICYT con ocasión de la beca. Este mandato incluye la facultad de incorporar en dichos instrumentos todo tipo de modalidades y/o cláusulas accidentales de cualquier índole. Asimismo, este mandato comprende la facultad de novar, transigir judicial o extrajudicialmente. </w:t>
      </w:r>
      <w:r w:rsidR="00C203CA" w:rsidRPr="00CF6E0B">
        <w:rPr>
          <w:rFonts w:ascii="Verdana" w:hAnsi="Verdana"/>
          <w:b/>
          <w:color w:val="000000" w:themeColor="text1"/>
          <w:sz w:val="24"/>
          <w:szCs w:val="24"/>
        </w:rPr>
        <w:t>CUATRO</w:t>
      </w:r>
      <w:r w:rsidR="00C203CA" w:rsidRPr="00CF6E0B">
        <w:rPr>
          <w:rFonts w:ascii="Verdana" w:hAnsi="Verdana"/>
          <w:color w:val="000000" w:themeColor="text1"/>
          <w:sz w:val="24"/>
          <w:szCs w:val="24"/>
        </w:rPr>
        <w:t>: Para ser notificado en su nombre y representación respecto de los juicios y actos judiciales no contenciosos, en que el compareciente tenga interés actualmente o lo tuviere en lo sucesivo, ante cualquier tribunal de orden judicial, de compromiso o administrativo de la República de Chile, ya sea en calidad de demandante, demandado, denunciante, querellante, tercerista, coadyuvante o excluyente o a cualquier otro título o en cualquiera otra forma, teniendo para estos efectos las facultades indicadas en ambos incisos del artículo séptimo del Código de Procedimiento Civil, estando expresamente facultado para desistirse en primera instancia de la acción deducida, aceptar la demanda contraria, absolver posiciones, renunciar los recursos o los términos legales, transigir, comprometer, otorgar a los árbitros facultades de arbitradores, aprobar convenios y percibir;</w:t>
      </w:r>
      <w:r w:rsidR="00CF6E0B">
        <w:rPr>
          <w:rFonts w:ascii="Verdana" w:hAnsi="Verdana" w:cs="Courier New"/>
          <w:color w:val="000000" w:themeColor="text1"/>
          <w:sz w:val="24"/>
          <w:szCs w:val="24"/>
          <w:lang w:val="es-CL" w:eastAsia="es-CL"/>
        </w:rPr>
        <w:t xml:space="preserve"> como asimismo, </w:t>
      </w:r>
      <w:r w:rsidR="00C203CA" w:rsidRPr="00CF6E0B">
        <w:rPr>
          <w:rFonts w:ascii="Verdana" w:hAnsi="Verdana" w:cs="Courier New"/>
          <w:color w:val="000000" w:themeColor="text1"/>
          <w:sz w:val="24"/>
          <w:szCs w:val="24"/>
          <w:lang w:val="es-CL" w:eastAsia="es-CL"/>
        </w:rPr>
        <w:t xml:space="preserve">conferir patrocinio y </w:t>
      </w:r>
      <w:proofErr w:type="spellStart"/>
      <w:r w:rsidR="00CF6E0B">
        <w:rPr>
          <w:rFonts w:ascii="Verdana" w:hAnsi="Verdana" w:cs="Courier New"/>
          <w:color w:val="000000" w:themeColor="text1"/>
          <w:sz w:val="24"/>
          <w:szCs w:val="24"/>
          <w:lang w:val="es-CL" w:eastAsia="es-CL"/>
        </w:rPr>
        <w:t>pod</w:t>
      </w:r>
      <w:r w:rsidR="00CF6E0B">
        <w:rPr>
          <w:rFonts w:ascii="Verdana" w:hAnsi="Verdana"/>
          <w:color w:val="000000" w:themeColor="text1"/>
          <w:sz w:val="24"/>
          <w:szCs w:val="24"/>
        </w:rPr>
        <w:t>er</w:t>
      </w:r>
      <w:proofErr w:type="spellEnd"/>
      <w:r w:rsidR="00CF6E0B">
        <w:rPr>
          <w:rFonts w:ascii="Verdana" w:hAnsi="Verdana"/>
          <w:color w:val="000000" w:themeColor="text1"/>
          <w:sz w:val="24"/>
          <w:szCs w:val="24"/>
        </w:rPr>
        <w:t xml:space="preserve"> a abogados y habilitados de </w:t>
      </w:r>
      <w:r w:rsidR="00CF6E0B" w:rsidRPr="00CF6E0B">
        <w:rPr>
          <w:rFonts w:ascii="Verdana" w:hAnsi="Verdana" w:cs="Courier New"/>
          <w:color w:val="000000" w:themeColor="text1"/>
          <w:sz w:val="24"/>
          <w:szCs w:val="24"/>
          <w:lang w:val="es-CL" w:eastAsia="es-CL"/>
        </w:rPr>
        <w:t>derecho</w:t>
      </w:r>
      <w:r w:rsidR="00C203CA" w:rsidRPr="00CF6E0B">
        <w:rPr>
          <w:rFonts w:ascii="Verdana" w:hAnsi="Verdana" w:cs="Courier New"/>
          <w:color w:val="000000" w:themeColor="text1"/>
          <w:sz w:val="24"/>
          <w:szCs w:val="24"/>
          <w:lang w:val="es-CL" w:eastAsia="es-CL"/>
        </w:rPr>
        <w:t>, si procediere.</w:t>
      </w:r>
      <w:r w:rsidR="003206BD" w:rsidRPr="00CF6E0B">
        <w:rPr>
          <w:rFonts w:ascii="Verdana" w:hAnsi="Verdana"/>
          <w:color w:val="000000" w:themeColor="text1"/>
          <w:sz w:val="24"/>
          <w:szCs w:val="24"/>
        </w:rPr>
        <w:t>En comprobante y previa lectura, firma el compareciente el presente instrumento.</w:t>
      </w:r>
    </w:p>
    <w:p w14:paraId="2B4B5DA9" w14:textId="77777777" w:rsidR="003206BD" w:rsidRPr="00CF6E0B" w:rsidRDefault="003206BD" w:rsidP="00CF6E0B">
      <w:pPr>
        <w:jc w:val="both"/>
        <w:rPr>
          <w:rFonts w:ascii="Verdana" w:hAnsi="Verdana"/>
          <w:color w:val="000000" w:themeColor="text1"/>
          <w:sz w:val="24"/>
          <w:szCs w:val="24"/>
        </w:rPr>
      </w:pPr>
    </w:p>
    <w:p w14:paraId="2276D6CD" w14:textId="77777777" w:rsidR="00CF6E0B" w:rsidRDefault="00CF6E0B" w:rsidP="00CF6E0B">
      <w:pPr>
        <w:mirrorIndents/>
        <w:jc w:val="both"/>
        <w:rPr>
          <w:rFonts w:ascii="Verdana" w:hAnsi="Verdana"/>
        </w:rPr>
      </w:pPr>
    </w:p>
    <w:p w14:paraId="539A2AF2" w14:textId="77777777" w:rsidR="00CF6E0B" w:rsidRDefault="00CF6E0B" w:rsidP="00CF6E0B">
      <w:pPr>
        <w:mirrorIndents/>
        <w:jc w:val="both"/>
        <w:rPr>
          <w:rFonts w:ascii="Verdana" w:hAnsi="Verdana"/>
        </w:rPr>
      </w:pPr>
      <w:r>
        <w:rPr>
          <w:rFonts w:ascii="Verdana" w:hAnsi="Verdana"/>
        </w:rPr>
        <w:t>FIRMA BECARIO/A</w:t>
      </w:r>
      <w:r>
        <w:rPr>
          <w:rFonts w:ascii="Verdana" w:hAnsi="Verdana"/>
        </w:rPr>
        <w:tab/>
      </w:r>
      <w:r>
        <w:rPr>
          <w:rFonts w:ascii="Verdana" w:hAnsi="Verdana"/>
        </w:rPr>
        <w:tab/>
        <w:t>………………………………………………………….</w:t>
      </w:r>
    </w:p>
    <w:p w14:paraId="5C6E5C74" w14:textId="77777777" w:rsidR="00CF6E0B" w:rsidRDefault="00CF6E0B" w:rsidP="00CF6E0B">
      <w:pPr>
        <w:mirrorIndents/>
        <w:jc w:val="both"/>
        <w:rPr>
          <w:rFonts w:ascii="Verdana" w:hAnsi="Verdana"/>
        </w:rPr>
      </w:pPr>
    </w:p>
    <w:p w14:paraId="10DDC67B" w14:textId="77777777" w:rsidR="00CF6E0B" w:rsidRDefault="00CF6E0B" w:rsidP="00CF6E0B">
      <w:pPr>
        <w:mirrorIndents/>
        <w:jc w:val="both"/>
        <w:rPr>
          <w:rFonts w:ascii="Verdana" w:hAnsi="Verdana"/>
        </w:rPr>
      </w:pPr>
    </w:p>
    <w:p w14:paraId="27140539" w14:textId="77777777" w:rsidR="00CF6E0B" w:rsidRDefault="00CF6E0B" w:rsidP="00CF6E0B">
      <w:pPr>
        <w:mirrorIndents/>
        <w:jc w:val="both"/>
        <w:rPr>
          <w:rFonts w:ascii="Verdana" w:hAnsi="Verdana"/>
        </w:rPr>
      </w:pPr>
    </w:p>
    <w:p w14:paraId="46191973" w14:textId="77777777" w:rsidR="00CF6E0B" w:rsidRDefault="00CF6E0B" w:rsidP="00CF6E0B">
      <w:pPr>
        <w:mirrorIndents/>
        <w:jc w:val="both"/>
        <w:rPr>
          <w:rFonts w:ascii="Verdana" w:hAnsi="Verdana"/>
        </w:rPr>
      </w:pPr>
    </w:p>
    <w:p w14:paraId="4BF21E07" w14:textId="77777777" w:rsidR="00CF6E0B" w:rsidRPr="00182012" w:rsidRDefault="00CF6E0B" w:rsidP="00CF6E0B">
      <w:pPr>
        <w:mirrorIndents/>
        <w:jc w:val="both"/>
        <w:rPr>
          <w:rFonts w:ascii="Verdana" w:hAnsi="Verdana"/>
        </w:rPr>
      </w:pPr>
      <w:r>
        <w:rPr>
          <w:rFonts w:ascii="Verdana" w:hAnsi="Verdana"/>
        </w:rPr>
        <w:t>FIRMA RESPRESENTANTE</w:t>
      </w:r>
      <w:r>
        <w:rPr>
          <w:rFonts w:ascii="Verdana" w:hAnsi="Verdana"/>
        </w:rPr>
        <w:tab/>
        <w:t>………………………………………………………….</w:t>
      </w:r>
    </w:p>
    <w:p w14:paraId="02FF0CF3" w14:textId="15A41A85" w:rsidR="0021025B" w:rsidRPr="00CF6E0B" w:rsidRDefault="0021025B" w:rsidP="00CF6E0B">
      <w:pPr>
        <w:tabs>
          <w:tab w:val="center" w:pos="4680"/>
        </w:tabs>
        <w:suppressAutoHyphens/>
        <w:jc w:val="both"/>
        <w:rPr>
          <w:rFonts w:ascii="Verdana" w:hAnsi="Verdana"/>
          <w:bCs/>
          <w:color w:val="000000" w:themeColor="text1"/>
          <w:spacing w:val="-2"/>
          <w:sz w:val="24"/>
          <w:szCs w:val="24"/>
        </w:rPr>
      </w:pPr>
    </w:p>
    <w:sectPr w:rsidR="0021025B" w:rsidRPr="00CF6E0B" w:rsidSect="00BD20F7">
      <w:headerReference w:type="default" r:id="rId6"/>
      <w:pgSz w:w="11906" w:h="16838"/>
      <w:pgMar w:top="297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8D88F" w14:textId="77777777" w:rsidR="00192C07" w:rsidRDefault="00192C07" w:rsidP="00522495">
      <w:r>
        <w:separator/>
      </w:r>
    </w:p>
  </w:endnote>
  <w:endnote w:type="continuationSeparator" w:id="0">
    <w:p w14:paraId="798C39AE" w14:textId="77777777" w:rsidR="00192C07" w:rsidRDefault="00192C07" w:rsidP="00522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581ED" w14:textId="77777777" w:rsidR="00192C07" w:rsidRDefault="00192C07" w:rsidP="00522495">
      <w:r>
        <w:separator/>
      </w:r>
    </w:p>
  </w:footnote>
  <w:footnote w:type="continuationSeparator" w:id="0">
    <w:p w14:paraId="29B5E112" w14:textId="77777777" w:rsidR="00192C07" w:rsidRDefault="00192C07" w:rsidP="00522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304F7" w14:textId="77777777" w:rsidR="00522495" w:rsidRDefault="00B73A3B">
    <w:pPr>
      <w:pStyle w:val="Encabezado"/>
    </w:pPr>
    <w:r>
      <w:rPr>
        <w:noProof/>
        <w:lang w:val="es-CL" w:eastAsia="es-CL"/>
      </w:rPr>
      <w:drawing>
        <wp:anchor distT="0" distB="0" distL="114300" distR="114300" simplePos="0" relativeHeight="251657728" behindDoc="0" locked="0" layoutInCell="1" allowOverlap="1" wp14:anchorId="54FF924A" wp14:editId="6B9C14CB">
          <wp:simplePos x="0" y="0"/>
          <wp:positionH relativeFrom="column">
            <wp:posOffset>-411480</wp:posOffset>
          </wp:positionH>
          <wp:positionV relativeFrom="paragraph">
            <wp:posOffset>-1905</wp:posOffset>
          </wp:positionV>
          <wp:extent cx="3571875" cy="1095375"/>
          <wp:effectExtent l="19050" t="0" r="9525" b="0"/>
          <wp:wrapSquare wrapText="bothSides"/>
          <wp:docPr id="11" name="Imagen 11" descr="Descripción: CENEFA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Descripción: CENEFAok"/>
                  <pic:cNvPicPr>
                    <a:picLocks noChangeAspect="1" noChangeArrowheads="1"/>
                  </pic:cNvPicPr>
                </pic:nvPicPr>
                <pic:blipFill>
                  <a:blip r:embed="rId1"/>
                  <a:srcRect/>
                  <a:stretch>
                    <a:fillRect/>
                  </a:stretch>
                </pic:blipFill>
                <pic:spPr bwMode="auto">
                  <a:xfrm>
                    <a:off x="0" y="0"/>
                    <a:ext cx="3571875" cy="1095375"/>
                  </a:xfrm>
                  <a:prstGeom prst="rect">
                    <a:avLst/>
                  </a:prstGeom>
                  <a:noFill/>
                  <a:ln w="9525">
                    <a:noFill/>
                    <a:miter lim="800000"/>
                    <a:headEnd/>
                    <a:tailEnd/>
                  </a:ln>
                </pic:spPr>
              </pic:pic>
            </a:graphicData>
          </a:graphic>
        </wp:anchor>
      </w:drawing>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ISCALIA">
    <w15:presenceInfo w15:providerId="None" w15:userId="FISCAL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B59"/>
    <w:rsid w:val="00005309"/>
    <w:rsid w:val="0002442C"/>
    <w:rsid w:val="00041E78"/>
    <w:rsid w:val="00044944"/>
    <w:rsid w:val="000704C0"/>
    <w:rsid w:val="000857E5"/>
    <w:rsid w:val="00096390"/>
    <w:rsid w:val="000C1943"/>
    <w:rsid w:val="00100807"/>
    <w:rsid w:val="00112273"/>
    <w:rsid w:val="00114A73"/>
    <w:rsid w:val="001155A6"/>
    <w:rsid w:val="00117B6E"/>
    <w:rsid w:val="00127AA9"/>
    <w:rsid w:val="00156A35"/>
    <w:rsid w:val="00186F36"/>
    <w:rsid w:val="00192C07"/>
    <w:rsid w:val="00196B29"/>
    <w:rsid w:val="001A5A65"/>
    <w:rsid w:val="001C4071"/>
    <w:rsid w:val="0021025B"/>
    <w:rsid w:val="00252C81"/>
    <w:rsid w:val="002630F7"/>
    <w:rsid w:val="00290FCB"/>
    <w:rsid w:val="002B3781"/>
    <w:rsid w:val="002E44E9"/>
    <w:rsid w:val="003206BD"/>
    <w:rsid w:val="00324DCF"/>
    <w:rsid w:val="00366540"/>
    <w:rsid w:val="00375568"/>
    <w:rsid w:val="00393B51"/>
    <w:rsid w:val="003A2F59"/>
    <w:rsid w:val="003E1238"/>
    <w:rsid w:val="004324E6"/>
    <w:rsid w:val="00472427"/>
    <w:rsid w:val="00472F0E"/>
    <w:rsid w:val="00483367"/>
    <w:rsid w:val="004B6CED"/>
    <w:rsid w:val="004C2EF5"/>
    <w:rsid w:val="004D506D"/>
    <w:rsid w:val="00507B59"/>
    <w:rsid w:val="00522495"/>
    <w:rsid w:val="00550148"/>
    <w:rsid w:val="00550E4F"/>
    <w:rsid w:val="005608DF"/>
    <w:rsid w:val="00574F8D"/>
    <w:rsid w:val="00580D42"/>
    <w:rsid w:val="00597C1C"/>
    <w:rsid w:val="005B33AF"/>
    <w:rsid w:val="005D3A00"/>
    <w:rsid w:val="00644A20"/>
    <w:rsid w:val="006666E6"/>
    <w:rsid w:val="00693508"/>
    <w:rsid w:val="00694FA5"/>
    <w:rsid w:val="006C28EE"/>
    <w:rsid w:val="006F72FD"/>
    <w:rsid w:val="00753722"/>
    <w:rsid w:val="0078279E"/>
    <w:rsid w:val="007C1519"/>
    <w:rsid w:val="00806259"/>
    <w:rsid w:val="00806A18"/>
    <w:rsid w:val="008339AE"/>
    <w:rsid w:val="00835ECF"/>
    <w:rsid w:val="00847B9C"/>
    <w:rsid w:val="008B137B"/>
    <w:rsid w:val="008F4C08"/>
    <w:rsid w:val="009048C8"/>
    <w:rsid w:val="00912AAA"/>
    <w:rsid w:val="009C2C0B"/>
    <w:rsid w:val="009E66EE"/>
    <w:rsid w:val="00A141BC"/>
    <w:rsid w:val="00A4057F"/>
    <w:rsid w:val="00A72A3E"/>
    <w:rsid w:val="00A95D60"/>
    <w:rsid w:val="00A95E77"/>
    <w:rsid w:val="00AB03BE"/>
    <w:rsid w:val="00AC04A7"/>
    <w:rsid w:val="00AE573C"/>
    <w:rsid w:val="00AF5801"/>
    <w:rsid w:val="00B00AE2"/>
    <w:rsid w:val="00B13A00"/>
    <w:rsid w:val="00B45307"/>
    <w:rsid w:val="00B55C71"/>
    <w:rsid w:val="00B57395"/>
    <w:rsid w:val="00B73A3B"/>
    <w:rsid w:val="00BB7547"/>
    <w:rsid w:val="00BD20F7"/>
    <w:rsid w:val="00BF1148"/>
    <w:rsid w:val="00BF67CC"/>
    <w:rsid w:val="00C022F8"/>
    <w:rsid w:val="00C203CA"/>
    <w:rsid w:val="00C715C1"/>
    <w:rsid w:val="00CE4A54"/>
    <w:rsid w:val="00CE7574"/>
    <w:rsid w:val="00CF6E0B"/>
    <w:rsid w:val="00D9105C"/>
    <w:rsid w:val="00D957FA"/>
    <w:rsid w:val="00D965E0"/>
    <w:rsid w:val="00E25D19"/>
    <w:rsid w:val="00E40CC2"/>
    <w:rsid w:val="00E70C19"/>
    <w:rsid w:val="00EB7697"/>
    <w:rsid w:val="00EE1059"/>
    <w:rsid w:val="00F03573"/>
    <w:rsid w:val="00F55A14"/>
    <w:rsid w:val="00F87CF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025EF3B"/>
  <w15:docId w15:val="{79B0AE5A-A5CA-4649-887F-BD580FCF4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B59"/>
    <w:rPr>
      <w:lang w:val="es-ES" w:eastAsia="es-ES"/>
    </w:rPr>
  </w:style>
  <w:style w:type="paragraph" w:styleId="Ttulo1">
    <w:name w:val="heading 1"/>
    <w:basedOn w:val="Normal"/>
    <w:next w:val="Normal"/>
    <w:qFormat/>
    <w:rsid w:val="00507B59"/>
    <w:pPr>
      <w:keepNext/>
      <w:ind w:left="1416" w:firstLine="708"/>
      <w:jc w:val="center"/>
      <w:outlineLvl w:val="0"/>
    </w:pPr>
    <w:rPr>
      <w:rFonts w:ascii="Arial" w:hAnsi="Arial"/>
      <w:sz w:val="28"/>
      <w:lang w:val="es-ES_tradnl"/>
    </w:rPr>
  </w:style>
  <w:style w:type="paragraph" w:styleId="Ttulo2">
    <w:name w:val="heading 2"/>
    <w:basedOn w:val="Normal"/>
    <w:next w:val="Normal"/>
    <w:qFormat/>
    <w:rsid w:val="00507B59"/>
    <w:pPr>
      <w:keepNext/>
      <w:jc w:val="center"/>
      <w:outlineLvl w:val="1"/>
    </w:pPr>
    <w:rPr>
      <w:rFonts w:ascii="Arial" w:hAnsi="Arial"/>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22495"/>
    <w:pPr>
      <w:tabs>
        <w:tab w:val="center" w:pos="4419"/>
        <w:tab w:val="right" w:pos="8838"/>
      </w:tabs>
    </w:pPr>
  </w:style>
  <w:style w:type="character" w:customStyle="1" w:styleId="EncabezadoCar">
    <w:name w:val="Encabezado Car"/>
    <w:link w:val="Encabezado"/>
    <w:rsid w:val="00522495"/>
    <w:rPr>
      <w:lang w:val="es-ES" w:eastAsia="es-ES"/>
    </w:rPr>
  </w:style>
  <w:style w:type="paragraph" w:styleId="Piedepgina">
    <w:name w:val="footer"/>
    <w:basedOn w:val="Normal"/>
    <w:link w:val="PiedepginaCar"/>
    <w:rsid w:val="00522495"/>
    <w:pPr>
      <w:tabs>
        <w:tab w:val="center" w:pos="4419"/>
        <w:tab w:val="right" w:pos="8838"/>
      </w:tabs>
    </w:pPr>
  </w:style>
  <w:style w:type="character" w:customStyle="1" w:styleId="PiedepginaCar">
    <w:name w:val="Pie de página Car"/>
    <w:link w:val="Piedepgina"/>
    <w:rsid w:val="00522495"/>
    <w:rPr>
      <w:lang w:val="es-ES" w:eastAsia="es-ES"/>
    </w:rPr>
  </w:style>
  <w:style w:type="paragraph" w:styleId="Textodeglobo">
    <w:name w:val="Balloon Text"/>
    <w:basedOn w:val="Normal"/>
    <w:link w:val="TextodegloboCar"/>
    <w:semiHidden/>
    <w:unhideWhenUsed/>
    <w:rsid w:val="00C203CA"/>
    <w:rPr>
      <w:rFonts w:ascii="Segoe UI" w:hAnsi="Segoe UI" w:cs="Segoe UI"/>
      <w:sz w:val="18"/>
      <w:szCs w:val="18"/>
    </w:rPr>
  </w:style>
  <w:style w:type="character" w:customStyle="1" w:styleId="TextodegloboCar">
    <w:name w:val="Texto de globo Car"/>
    <w:basedOn w:val="Fuentedeprrafopredeter"/>
    <w:link w:val="Textodeglobo"/>
    <w:semiHidden/>
    <w:rsid w:val="00C203CA"/>
    <w:rPr>
      <w:rFonts w:ascii="Segoe UI" w:hAnsi="Segoe UI" w:cs="Segoe UI"/>
      <w:sz w:val="18"/>
      <w:szCs w:val="18"/>
      <w:lang w:val="es-ES" w:eastAsia="es-ES"/>
    </w:rPr>
  </w:style>
  <w:style w:type="character" w:styleId="Refdecomentario">
    <w:name w:val="annotation reference"/>
    <w:basedOn w:val="Fuentedeprrafopredeter"/>
    <w:semiHidden/>
    <w:unhideWhenUsed/>
    <w:rsid w:val="00BF1148"/>
    <w:rPr>
      <w:sz w:val="16"/>
      <w:szCs w:val="16"/>
    </w:rPr>
  </w:style>
  <w:style w:type="paragraph" w:styleId="Textocomentario">
    <w:name w:val="annotation text"/>
    <w:basedOn w:val="Normal"/>
    <w:link w:val="TextocomentarioCar"/>
    <w:semiHidden/>
    <w:unhideWhenUsed/>
    <w:rsid w:val="00BF1148"/>
  </w:style>
  <w:style w:type="character" w:customStyle="1" w:styleId="TextocomentarioCar">
    <w:name w:val="Texto comentario Car"/>
    <w:basedOn w:val="Fuentedeprrafopredeter"/>
    <w:link w:val="Textocomentario"/>
    <w:semiHidden/>
    <w:rsid w:val="00BF1148"/>
    <w:rPr>
      <w:lang w:val="es-ES" w:eastAsia="es-ES"/>
    </w:rPr>
  </w:style>
  <w:style w:type="paragraph" w:styleId="Asuntodelcomentario">
    <w:name w:val="annotation subject"/>
    <w:basedOn w:val="Textocomentario"/>
    <w:next w:val="Textocomentario"/>
    <w:link w:val="AsuntodelcomentarioCar"/>
    <w:semiHidden/>
    <w:unhideWhenUsed/>
    <w:rsid w:val="00BF1148"/>
    <w:rPr>
      <w:b/>
      <w:bCs/>
    </w:rPr>
  </w:style>
  <w:style w:type="character" w:customStyle="1" w:styleId="AsuntodelcomentarioCar">
    <w:name w:val="Asunto del comentario Car"/>
    <w:basedOn w:val="TextocomentarioCar"/>
    <w:link w:val="Asuntodelcomentario"/>
    <w:semiHidden/>
    <w:rsid w:val="00BF1148"/>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655</Words>
  <Characters>3833</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pdoc2017_mandatoenextranjero</vt:lpstr>
    </vt:vector>
  </TitlesOfParts>
  <Company>CONICYT</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pdoc2017_mandatoenextranjero</dc:title>
  <dc:subject/>
  <dc:creator>Miguel</dc:creator>
  <cp:keywords/>
  <cp:lastModifiedBy>Miguel Salas Letelier</cp:lastModifiedBy>
  <cp:revision>2</cp:revision>
  <cp:lastPrinted>2009-10-21T13:26:00Z</cp:lastPrinted>
  <dcterms:created xsi:type="dcterms:W3CDTF">2018-10-03T20:52:00Z</dcterms:created>
  <dcterms:modified xsi:type="dcterms:W3CDTF">2018-10-03T20:52:00Z</dcterms:modified>
</cp:coreProperties>
</file>